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D098C" w14:textId="335CFBA8" w:rsidR="00941EF6" w:rsidRDefault="00941EF6" w:rsidP="00941EF6">
      <w:pPr>
        <w:pStyle w:val="NoSpacing"/>
        <w:jc w:val="center"/>
        <w:rPr>
          <w:sz w:val="24"/>
          <w:szCs w:val="24"/>
        </w:rPr>
      </w:pPr>
      <w:bookmarkStart w:id="0" w:name="_GoBack"/>
      <w:bookmarkEnd w:id="0"/>
      <w:r>
        <w:rPr>
          <w:noProof/>
        </w:rPr>
        <w:drawing>
          <wp:inline distT="0" distB="0" distL="0" distR="0" wp14:anchorId="399A24F2" wp14:editId="698832BA">
            <wp:extent cx="1786466" cy="9527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318E0020" w14:textId="77777777" w:rsidR="00A737B4" w:rsidRDefault="00B04C01" w:rsidP="00A737B4">
      <w:pPr>
        <w:autoSpaceDE w:val="0"/>
        <w:autoSpaceDN w:val="0"/>
        <w:adjustRightInd w:val="0"/>
        <w:jc w:val="center"/>
        <w:rPr>
          <w:rFonts w:eastAsia="MS Mincho"/>
          <w:b/>
          <w:color w:val="000000"/>
          <w:sz w:val="22"/>
          <w:szCs w:val="22"/>
          <w:lang w:eastAsia="ja-JP"/>
        </w:rPr>
      </w:pPr>
      <w:r w:rsidRPr="00B04C01">
        <w:rPr>
          <w:lang w:val="en-NZ"/>
        </w:rPr>
        <w:t xml:space="preserve"> </w:t>
      </w:r>
      <w:r w:rsidR="00A737B4">
        <w:rPr>
          <w:rFonts w:eastAsia="MS Mincho"/>
          <w:b/>
          <w:color w:val="000000"/>
          <w:sz w:val="22"/>
          <w:szCs w:val="22"/>
          <w:lang w:eastAsia="ja-JP"/>
        </w:rPr>
        <w:t>COMMISSION</w:t>
      </w:r>
    </w:p>
    <w:p w14:paraId="2FA799A0" w14:textId="77777777" w:rsidR="00A737B4" w:rsidRDefault="00A737B4" w:rsidP="00A737B4">
      <w:pPr>
        <w:autoSpaceDE w:val="0"/>
        <w:autoSpaceDN w:val="0"/>
        <w:adjustRightInd w:val="0"/>
        <w:jc w:val="center"/>
        <w:rPr>
          <w:rFonts w:eastAsia="MS Mincho"/>
          <w:color w:val="000000"/>
          <w:sz w:val="22"/>
          <w:szCs w:val="22"/>
          <w:lang w:eastAsia="ja-JP"/>
        </w:rPr>
      </w:pPr>
      <w:r>
        <w:rPr>
          <w:b/>
          <w:bCs/>
          <w:color w:val="000000"/>
          <w:sz w:val="22"/>
          <w:szCs w:val="22"/>
        </w:rPr>
        <w:t>FIFTEENTH REGULAR SESSION</w:t>
      </w:r>
    </w:p>
    <w:p w14:paraId="4BBD6C56" w14:textId="77777777" w:rsidR="00A737B4" w:rsidRDefault="00A737B4" w:rsidP="00A737B4">
      <w:pPr>
        <w:autoSpaceDE w:val="0"/>
        <w:autoSpaceDN w:val="0"/>
        <w:adjustRightInd w:val="0"/>
        <w:jc w:val="center"/>
        <w:rPr>
          <w:rFonts w:eastAsia="MS Mincho"/>
          <w:color w:val="000000"/>
          <w:sz w:val="22"/>
          <w:szCs w:val="22"/>
          <w:lang w:eastAsia="ja-JP"/>
        </w:rPr>
      </w:pPr>
      <w:r>
        <w:rPr>
          <w:sz w:val="22"/>
          <w:szCs w:val="22"/>
        </w:rPr>
        <w:t>Honolulu, Hawaii, USA</w:t>
      </w:r>
    </w:p>
    <w:p w14:paraId="5193E795" w14:textId="29B3EEE4" w:rsidR="00B04C01" w:rsidRPr="00163FAD" w:rsidRDefault="00A737B4" w:rsidP="00A737B4">
      <w:pPr>
        <w:autoSpaceDE w:val="0"/>
        <w:autoSpaceDN w:val="0"/>
        <w:adjustRightInd w:val="0"/>
        <w:jc w:val="center"/>
      </w:pPr>
      <w:r>
        <w:rPr>
          <w:rFonts w:eastAsia="Malgun Gothic"/>
          <w:color w:val="000000"/>
          <w:sz w:val="22"/>
          <w:szCs w:val="22"/>
          <w:lang w:eastAsia="ko-KR"/>
        </w:rPr>
        <w:t xml:space="preserve">10 – 14 </w:t>
      </w:r>
      <w:r>
        <w:rPr>
          <w:rFonts w:eastAsia="MS Mincho"/>
          <w:color w:val="000000"/>
          <w:sz w:val="22"/>
          <w:szCs w:val="22"/>
          <w:lang w:eastAsia="ja-JP"/>
        </w:rPr>
        <w:t>December 201</w:t>
      </w:r>
      <w:r>
        <w:rPr>
          <w:rFonts w:eastAsia="Malgun Gothic"/>
          <w:color w:val="000000"/>
          <w:sz w:val="22"/>
          <w:szCs w:val="22"/>
          <w:lang w:eastAsia="ko-KR"/>
        </w:rPr>
        <w:t>8</w:t>
      </w:r>
    </w:p>
    <w:p w14:paraId="6137889E" w14:textId="12908F2E" w:rsidR="008A2CEB" w:rsidRPr="00ED4E3C" w:rsidRDefault="008A2CEB" w:rsidP="008A2CEB">
      <w:pPr>
        <w:pStyle w:val="BodyText"/>
        <w:pBdr>
          <w:top w:val="single" w:sz="12" w:space="1" w:color="auto"/>
          <w:bottom w:val="single" w:sz="12" w:space="1" w:color="auto"/>
        </w:pBdr>
        <w:adjustRightInd w:val="0"/>
        <w:snapToGrid w:val="0"/>
        <w:jc w:val="center"/>
        <w:rPr>
          <w:rFonts w:eastAsiaTheme="minorHAnsi"/>
          <w:b/>
          <w:sz w:val="24"/>
          <w:szCs w:val="28"/>
        </w:rPr>
      </w:pPr>
      <w:r w:rsidRPr="008A2CEB">
        <w:rPr>
          <w:rFonts w:eastAsiaTheme="minorHAnsi"/>
          <w:b/>
          <w:sz w:val="24"/>
          <w:szCs w:val="28"/>
        </w:rPr>
        <w:t xml:space="preserve">CMS IWG Draft </w:t>
      </w:r>
      <w:r w:rsidR="00817B89">
        <w:rPr>
          <w:rFonts w:eastAsiaTheme="minorHAnsi"/>
          <w:b/>
          <w:sz w:val="24"/>
          <w:szCs w:val="28"/>
        </w:rPr>
        <w:t xml:space="preserve">CMM </w:t>
      </w:r>
      <w:r w:rsidRPr="008A2CEB">
        <w:rPr>
          <w:rFonts w:eastAsiaTheme="minorHAnsi"/>
          <w:b/>
          <w:sz w:val="24"/>
          <w:szCs w:val="28"/>
        </w:rPr>
        <w:t xml:space="preserve">Text – revision </w:t>
      </w:r>
      <w:r w:rsidR="00817B89">
        <w:rPr>
          <w:rFonts w:eastAsiaTheme="minorHAnsi"/>
          <w:b/>
          <w:sz w:val="24"/>
          <w:szCs w:val="28"/>
        </w:rPr>
        <w:t>5</w:t>
      </w:r>
    </w:p>
    <w:p w14:paraId="3D1F71E6" w14:textId="4A38F2DA" w:rsidR="00B04C01" w:rsidRPr="00ED4E3C" w:rsidRDefault="00B04C01" w:rsidP="00941EF6">
      <w:pPr>
        <w:pStyle w:val="NoSpacing"/>
        <w:jc w:val="right"/>
        <w:rPr>
          <w:rFonts w:ascii="Times New Roman" w:hAnsi="Times New Roman" w:cs="Times New Roman"/>
          <w:b/>
        </w:rPr>
      </w:pPr>
      <w:r w:rsidRPr="00ED4E3C">
        <w:rPr>
          <w:rFonts w:ascii="Times New Roman" w:hAnsi="Times New Roman" w:cs="Times New Roman"/>
          <w:b/>
        </w:rPr>
        <w:t>WCPFC</w:t>
      </w:r>
      <w:r w:rsidR="00A737B4" w:rsidRPr="00ED4E3C">
        <w:rPr>
          <w:rFonts w:ascii="Times New Roman" w:hAnsi="Times New Roman" w:cs="Times New Roman"/>
          <w:b/>
        </w:rPr>
        <w:t>15-2018-CMS</w:t>
      </w:r>
      <w:r w:rsidR="00ED4E3C">
        <w:rPr>
          <w:rFonts w:ascii="Times New Roman" w:hAnsi="Times New Roman" w:cs="Times New Roman"/>
          <w:b/>
        </w:rPr>
        <w:t xml:space="preserve"> </w:t>
      </w:r>
      <w:r w:rsidR="00A737B4" w:rsidRPr="00ED4E3C">
        <w:rPr>
          <w:rFonts w:ascii="Times New Roman" w:hAnsi="Times New Roman" w:cs="Times New Roman"/>
          <w:b/>
        </w:rPr>
        <w:t>IWG</w:t>
      </w:r>
      <w:r w:rsidR="00817B89">
        <w:rPr>
          <w:rFonts w:ascii="Times New Roman" w:hAnsi="Times New Roman" w:cs="Times New Roman"/>
          <w:b/>
        </w:rPr>
        <w:t>_02</w:t>
      </w:r>
    </w:p>
    <w:p w14:paraId="025BA950" w14:textId="48BB76AB" w:rsidR="00941EF6" w:rsidRPr="00ED4E3C" w:rsidRDefault="008B7E10" w:rsidP="00941EF6">
      <w:pPr>
        <w:pStyle w:val="NoSpacing"/>
        <w:jc w:val="right"/>
        <w:rPr>
          <w:rFonts w:ascii="Times New Roman" w:hAnsi="Times New Roman" w:cs="Times New Roman"/>
          <w:b/>
        </w:rPr>
      </w:pPr>
      <w:r>
        <w:rPr>
          <w:rFonts w:ascii="Times New Roman" w:hAnsi="Times New Roman" w:cs="Times New Roman"/>
          <w:b/>
        </w:rPr>
        <w:t>1</w:t>
      </w:r>
      <w:r w:rsidR="00817B89">
        <w:rPr>
          <w:rFonts w:ascii="Times New Roman" w:hAnsi="Times New Roman" w:cs="Times New Roman"/>
          <w:b/>
        </w:rPr>
        <w:t>3</w:t>
      </w:r>
      <w:r>
        <w:rPr>
          <w:rFonts w:ascii="Times New Roman" w:hAnsi="Times New Roman" w:cs="Times New Roman"/>
          <w:b/>
        </w:rPr>
        <w:t xml:space="preserve"> December</w:t>
      </w:r>
      <w:r w:rsidR="00711343" w:rsidRPr="00ED4E3C">
        <w:rPr>
          <w:rFonts w:ascii="Times New Roman" w:hAnsi="Times New Roman" w:cs="Times New Roman"/>
          <w:b/>
        </w:rPr>
        <w:t xml:space="preserve"> 2018</w:t>
      </w:r>
      <w:r>
        <w:rPr>
          <w:rFonts w:ascii="Times New Roman" w:hAnsi="Times New Roman" w:cs="Times New Roman"/>
          <w:b/>
        </w:rPr>
        <w:t>_</w:t>
      </w:r>
      <w:r w:rsidR="00817B89">
        <w:rPr>
          <w:rFonts w:ascii="Times New Roman" w:hAnsi="Times New Roman" w:cs="Times New Roman"/>
          <w:b/>
        </w:rPr>
        <w:t>9pm</w:t>
      </w:r>
    </w:p>
    <w:p w14:paraId="6869F55A" w14:textId="77777777" w:rsidR="00424C65" w:rsidRDefault="00424C65" w:rsidP="00ED4E3C">
      <w:pPr>
        <w:pStyle w:val="NoSpacing"/>
        <w:jc w:val="center"/>
        <w:rPr>
          <w:rFonts w:ascii="Times New Roman" w:hAnsi="Times New Roman" w:cs="Times New Roman"/>
          <w:sz w:val="24"/>
        </w:rPr>
      </w:pPr>
    </w:p>
    <w:p w14:paraId="4DE3025B" w14:textId="15997B13" w:rsidR="00ED4E3C" w:rsidRDefault="008A2CEB" w:rsidP="00ED4E3C">
      <w:pPr>
        <w:pStyle w:val="NoSpacing"/>
        <w:jc w:val="center"/>
        <w:rPr>
          <w:rFonts w:ascii="Times New Roman" w:hAnsi="Times New Roman" w:cs="Times New Roman"/>
          <w:sz w:val="24"/>
        </w:rPr>
      </w:pPr>
      <w:r w:rsidRPr="008A2CEB">
        <w:rPr>
          <w:rFonts w:ascii="Times New Roman" w:hAnsi="Times New Roman" w:cs="Times New Roman"/>
          <w:sz w:val="24"/>
        </w:rPr>
        <w:t>Paper</w:t>
      </w:r>
      <w:r w:rsidR="00ED4E3C" w:rsidRPr="008A2CEB">
        <w:rPr>
          <w:rFonts w:ascii="Times New Roman" w:hAnsi="Times New Roman" w:cs="Times New Roman"/>
          <w:sz w:val="24"/>
        </w:rPr>
        <w:t xml:space="preserve"> by the Chair of the CMS IWG</w:t>
      </w:r>
    </w:p>
    <w:p w14:paraId="299F1171" w14:textId="1BBA85D5" w:rsidR="00817B89" w:rsidRDefault="00817B89" w:rsidP="00817B89">
      <w:pPr>
        <w:pStyle w:val="NoSpacing"/>
        <w:rPr>
          <w:rFonts w:ascii="Times New Roman" w:hAnsi="Times New Roman" w:cs="Times New Roman"/>
          <w:sz w:val="24"/>
        </w:rPr>
      </w:pPr>
    </w:p>
    <w:p w14:paraId="5DACEEBB" w14:textId="750AFE6E" w:rsidR="00817B89" w:rsidRDefault="00817B89" w:rsidP="00817B89">
      <w:pPr>
        <w:pStyle w:val="NoSpacing"/>
        <w:rPr>
          <w:rFonts w:ascii="Times New Roman" w:hAnsi="Times New Roman" w:cs="Times New Roman"/>
          <w:sz w:val="24"/>
        </w:rPr>
      </w:pPr>
      <w:r>
        <w:rPr>
          <w:rFonts w:ascii="Times New Roman" w:hAnsi="Times New Roman" w:cs="Times New Roman"/>
          <w:sz w:val="24"/>
        </w:rPr>
        <w:t>List of Paragraphs contingent on FSI</w:t>
      </w:r>
    </w:p>
    <w:p w14:paraId="41CFACA9" w14:textId="571F9C0C" w:rsidR="00817B89" w:rsidRDefault="00817B89" w:rsidP="00817B89">
      <w:pPr>
        <w:pStyle w:val="NoSpacing"/>
        <w:rPr>
          <w:rFonts w:ascii="Times New Roman" w:hAnsi="Times New Roman" w:cs="Times New Roman"/>
          <w:sz w:val="24"/>
        </w:rPr>
      </w:pPr>
    </w:p>
    <w:p w14:paraId="72B24B3A" w14:textId="7B22A547"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7</w:t>
      </w:r>
    </w:p>
    <w:p w14:paraId="7B2B82C9" w14:textId="1908F5DB"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8 bis to 8 quarter</w:t>
      </w:r>
    </w:p>
    <w:p w14:paraId="58E1278C" w14:textId="1400322A"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 xml:space="preserve">Para 16 bis to 16 octies </w:t>
      </w:r>
    </w:p>
    <w:p w14:paraId="6691419C" w14:textId="2636B456"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21</w:t>
      </w:r>
    </w:p>
    <w:p w14:paraId="1BB116AB" w14:textId="2E030A8C"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37</w:t>
      </w:r>
    </w:p>
    <w:p w14:paraId="45B86E4E" w14:textId="33CAE9A5"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39</w:t>
      </w:r>
    </w:p>
    <w:p w14:paraId="0A721CD6" w14:textId="5C973EFC"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40</w:t>
      </w:r>
    </w:p>
    <w:p w14:paraId="315823E9" w14:textId="2C7A614B"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Annex I</w:t>
      </w:r>
    </w:p>
    <w:p w14:paraId="6DF3488B" w14:textId="2932F595" w:rsidR="00817B89" w:rsidRDefault="00817B89" w:rsidP="00817B89">
      <w:pPr>
        <w:pStyle w:val="NoSpacing"/>
        <w:ind w:left="60"/>
        <w:rPr>
          <w:rFonts w:ascii="Times New Roman" w:hAnsi="Times New Roman" w:cs="Times New Roman"/>
          <w:sz w:val="24"/>
        </w:rPr>
      </w:pPr>
    </w:p>
    <w:p w14:paraId="23041CFD" w14:textId="664511EC" w:rsidR="00817B89" w:rsidRDefault="00817B89" w:rsidP="00817B89">
      <w:pPr>
        <w:pStyle w:val="NoSpacing"/>
        <w:ind w:left="60"/>
        <w:rPr>
          <w:rFonts w:ascii="Times New Roman" w:hAnsi="Times New Roman" w:cs="Times New Roman"/>
          <w:sz w:val="24"/>
        </w:rPr>
      </w:pPr>
      <w:r>
        <w:rPr>
          <w:rFonts w:ascii="Times New Roman" w:hAnsi="Times New Roman" w:cs="Times New Roman"/>
          <w:sz w:val="24"/>
        </w:rPr>
        <w:t xml:space="preserve">In addition </w:t>
      </w:r>
    </w:p>
    <w:p w14:paraId="776F2EB5" w14:textId="4B8A3686" w:rsidR="00BF3903" w:rsidRDefault="00BF3903" w:rsidP="00817B89">
      <w:pPr>
        <w:pStyle w:val="NoSpacing"/>
        <w:numPr>
          <w:ilvl w:val="0"/>
          <w:numId w:val="36"/>
        </w:numPr>
        <w:rPr>
          <w:rFonts w:ascii="Times New Roman" w:hAnsi="Times New Roman" w:cs="Times New Roman"/>
        </w:rPr>
      </w:pPr>
      <w:r>
        <w:rPr>
          <w:rFonts w:ascii="Times New Roman" w:hAnsi="Times New Roman" w:cs="Times New Roman"/>
        </w:rPr>
        <w:t>Para 3</w:t>
      </w:r>
    </w:p>
    <w:p w14:paraId="105A86FA" w14:textId="1DF818FF" w:rsidR="001C5B39" w:rsidRPr="00BF3903" w:rsidRDefault="001C5B39" w:rsidP="001C5B39">
      <w:pPr>
        <w:pStyle w:val="NoSpacing"/>
        <w:numPr>
          <w:ilvl w:val="0"/>
          <w:numId w:val="36"/>
        </w:numPr>
        <w:rPr>
          <w:rFonts w:ascii="Times New Roman" w:hAnsi="Times New Roman" w:cs="Times New Roman"/>
        </w:rPr>
      </w:pPr>
      <w:r>
        <w:rPr>
          <w:rFonts w:ascii="Times New Roman" w:hAnsi="Times New Roman" w:cs="Times New Roman"/>
        </w:rPr>
        <w:t>Para 5</w:t>
      </w:r>
    </w:p>
    <w:p w14:paraId="02CD7D15" w14:textId="60D5717A" w:rsidR="00817B89" w:rsidRPr="00817B89"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32</w:t>
      </w:r>
    </w:p>
    <w:p w14:paraId="4CA885E3" w14:textId="433E6E30" w:rsidR="00817B89" w:rsidRPr="008A2CEB" w:rsidRDefault="00817B89" w:rsidP="00817B89">
      <w:pPr>
        <w:pStyle w:val="NoSpacing"/>
        <w:numPr>
          <w:ilvl w:val="0"/>
          <w:numId w:val="36"/>
        </w:numPr>
        <w:rPr>
          <w:rFonts w:ascii="Times New Roman" w:hAnsi="Times New Roman" w:cs="Times New Roman"/>
        </w:rPr>
      </w:pPr>
      <w:r>
        <w:rPr>
          <w:rFonts w:ascii="Times New Roman" w:hAnsi="Times New Roman" w:cs="Times New Roman"/>
          <w:sz w:val="24"/>
        </w:rPr>
        <w:t>Para 38</w:t>
      </w:r>
    </w:p>
    <w:p w14:paraId="70D0AD9A" w14:textId="69A03936" w:rsidR="00ED4E3C" w:rsidRPr="00ED4E3C" w:rsidRDefault="00ED4E3C">
      <w:pPr>
        <w:spacing w:after="160" w:line="259" w:lineRule="auto"/>
        <w:rPr>
          <w:b/>
        </w:rPr>
      </w:pPr>
      <w:r w:rsidRPr="00ED4E3C">
        <w:rPr>
          <w:b/>
        </w:rPr>
        <w:br w:type="page"/>
      </w:r>
    </w:p>
    <w:p w14:paraId="4DAE154F" w14:textId="49E7DEEF" w:rsidR="00BE15D6" w:rsidRDefault="00BE15D6" w:rsidP="00BD0C61">
      <w:pPr>
        <w:ind w:right="4"/>
        <w:rPr>
          <w:b/>
        </w:rPr>
        <w:sectPr w:rsidR="00BE15D6" w:rsidSect="004F43F7">
          <w:headerReference w:type="default" r:id="rId9"/>
          <w:footerReference w:type="default" r:id="rId10"/>
          <w:pgSz w:w="11906" w:h="16838"/>
          <w:pgMar w:top="1440" w:right="1440" w:bottom="1440" w:left="1440" w:header="708" w:footer="708" w:gutter="0"/>
          <w:cols w:space="708"/>
          <w:docGrid w:linePitch="360"/>
        </w:sectPr>
      </w:pPr>
    </w:p>
    <w:p w14:paraId="26BA14E1" w14:textId="0A146E84" w:rsidR="00997B5B" w:rsidRDefault="00997B5B" w:rsidP="006303EC">
      <w:pPr>
        <w:ind w:right="4"/>
        <w:jc w:val="center"/>
        <w:rPr>
          <w:b/>
        </w:rPr>
      </w:pPr>
      <w:r>
        <w:rPr>
          <w:b/>
        </w:rPr>
        <w:lastRenderedPageBreak/>
        <w:t>CONSERVATION AND MANAGEMENT MEASURE FOR COMPLIANCE MONITORING SCHEME</w:t>
      </w:r>
    </w:p>
    <w:p w14:paraId="177FE6A4" w14:textId="27C20F0F" w:rsidR="00B61289" w:rsidRDefault="00B61289" w:rsidP="006303EC">
      <w:pPr>
        <w:ind w:right="4"/>
        <w:jc w:val="center"/>
        <w:rPr>
          <w:b/>
        </w:rPr>
      </w:pPr>
    </w:p>
    <w:p w14:paraId="5AC8743C" w14:textId="7241D4F6" w:rsidR="00B61289" w:rsidRDefault="003D4233" w:rsidP="006303EC">
      <w:pPr>
        <w:ind w:right="4"/>
        <w:jc w:val="center"/>
        <w:rPr>
          <w:b/>
        </w:rPr>
      </w:pPr>
      <w:r>
        <w:rPr>
          <w:b/>
        </w:rPr>
        <w:t xml:space="preserve">DRAFT </w:t>
      </w:r>
      <w:r w:rsidR="00817B89">
        <w:rPr>
          <w:b/>
        </w:rPr>
        <w:t xml:space="preserve">CMM </w:t>
      </w:r>
      <w:r w:rsidR="009B62B1">
        <w:rPr>
          <w:b/>
        </w:rPr>
        <w:t>TEXT</w:t>
      </w:r>
      <w:r w:rsidR="00D56F8C">
        <w:rPr>
          <w:b/>
        </w:rPr>
        <w:t xml:space="preserve"> – revision </w:t>
      </w:r>
      <w:r w:rsidR="00817B89">
        <w:rPr>
          <w:b/>
        </w:rPr>
        <w:t>5</w:t>
      </w:r>
      <w:r w:rsidR="008B7E10" w:rsidRPr="008B7E10">
        <w:rPr>
          <w:rFonts w:eastAsiaTheme="minorHAnsi"/>
          <w:b/>
          <w:szCs w:val="28"/>
        </w:rPr>
        <w:t xml:space="preserve"> </w:t>
      </w:r>
      <w:r w:rsidR="00817B89">
        <w:rPr>
          <w:rFonts w:eastAsiaTheme="minorHAnsi"/>
          <w:b/>
          <w:szCs w:val="28"/>
        </w:rPr>
        <w:t>(13 December 2018)</w:t>
      </w:r>
    </w:p>
    <w:p w14:paraId="4BBFC6BE" w14:textId="77777777" w:rsidR="00997B5B" w:rsidRDefault="00997B5B" w:rsidP="00D21BBF">
      <w:pPr>
        <w:ind w:right="4"/>
        <w:rPr>
          <w:b/>
        </w:rPr>
      </w:pPr>
    </w:p>
    <w:tbl>
      <w:tblPr>
        <w:tblStyle w:val="TableGrid"/>
        <w:tblW w:w="9067" w:type="dxa"/>
        <w:tblLayout w:type="fixed"/>
        <w:tblLook w:val="04A0" w:firstRow="1" w:lastRow="0" w:firstColumn="1" w:lastColumn="0" w:noHBand="0" w:noVBand="1"/>
      </w:tblPr>
      <w:tblGrid>
        <w:gridCol w:w="7848"/>
        <w:gridCol w:w="1219"/>
      </w:tblGrid>
      <w:tr w:rsidR="00E7696F" w:rsidRPr="00DD2821" w14:paraId="78225666" w14:textId="77777777" w:rsidTr="00817B89">
        <w:trPr>
          <w:tblHeader/>
        </w:trPr>
        <w:tc>
          <w:tcPr>
            <w:tcW w:w="7848" w:type="dxa"/>
            <w:shd w:val="clear" w:color="auto" w:fill="F2F2F2" w:themeFill="background1" w:themeFillShade="F2"/>
          </w:tcPr>
          <w:p w14:paraId="295D383D" w14:textId="4D569031" w:rsidR="00E7696F" w:rsidRPr="00DD2821" w:rsidRDefault="00E7696F" w:rsidP="00D21BBF">
            <w:pPr>
              <w:pStyle w:val="Default"/>
              <w:spacing w:after="120"/>
              <w:ind w:right="4"/>
              <w:rPr>
                <w:b/>
                <w:iCs/>
                <w:color w:val="auto"/>
              </w:rPr>
            </w:pPr>
            <w:r>
              <w:rPr>
                <w:b/>
                <w:iCs/>
                <w:color w:val="auto"/>
              </w:rPr>
              <w:t>Draft</w:t>
            </w:r>
            <w:r w:rsidR="005227EC">
              <w:rPr>
                <w:b/>
                <w:iCs/>
                <w:color w:val="auto"/>
              </w:rPr>
              <w:t xml:space="preserve"> CMM text</w:t>
            </w:r>
          </w:p>
        </w:tc>
        <w:tc>
          <w:tcPr>
            <w:tcW w:w="1219" w:type="dxa"/>
            <w:shd w:val="clear" w:color="auto" w:fill="F2F2F2" w:themeFill="background1" w:themeFillShade="F2"/>
          </w:tcPr>
          <w:p w14:paraId="78434B5B" w14:textId="0BBFD2A4" w:rsidR="00E7696F" w:rsidRPr="00E7696F" w:rsidRDefault="00E7696F" w:rsidP="00D21BBF">
            <w:pPr>
              <w:pStyle w:val="Default"/>
              <w:spacing w:after="120"/>
              <w:ind w:right="4"/>
              <w:rPr>
                <w:b/>
                <w:iCs/>
                <w:color w:val="auto"/>
              </w:rPr>
            </w:pPr>
            <w:r>
              <w:rPr>
                <w:b/>
                <w:iCs/>
                <w:color w:val="auto"/>
              </w:rPr>
              <w:t>Notes</w:t>
            </w:r>
          </w:p>
        </w:tc>
      </w:tr>
      <w:tr w:rsidR="00E7696F" w:rsidRPr="00FA795C" w14:paraId="4F92206A" w14:textId="7491F245" w:rsidTr="00817B89">
        <w:tc>
          <w:tcPr>
            <w:tcW w:w="7848" w:type="dxa"/>
          </w:tcPr>
          <w:p w14:paraId="534D17AD" w14:textId="77777777" w:rsidR="00E7696F" w:rsidRPr="00FA795C" w:rsidRDefault="00E7696F" w:rsidP="00D21BBF">
            <w:pPr>
              <w:pStyle w:val="Default"/>
              <w:spacing w:after="120"/>
              <w:ind w:right="4"/>
              <w:rPr>
                <w:color w:val="auto"/>
              </w:rPr>
            </w:pPr>
            <w:r w:rsidRPr="00FA795C">
              <w:rPr>
                <w:i/>
                <w:iCs/>
                <w:color w:val="auto"/>
              </w:rPr>
              <w:t xml:space="preserve">The Commission for the Conservation and Management of Highly Migratory Fish Stocks in the Western and Central Pacific Ocean (the Commission) </w:t>
            </w:r>
          </w:p>
        </w:tc>
        <w:tc>
          <w:tcPr>
            <w:tcW w:w="1219" w:type="dxa"/>
          </w:tcPr>
          <w:p w14:paraId="0C989FB7" w14:textId="449ECC98" w:rsidR="00E7696F" w:rsidRPr="00277D62" w:rsidRDefault="00E7696F" w:rsidP="00D21BBF">
            <w:pPr>
              <w:pStyle w:val="Default"/>
              <w:spacing w:after="120"/>
              <w:ind w:right="4"/>
              <w:rPr>
                <w:iCs/>
                <w:color w:val="auto"/>
              </w:rPr>
            </w:pPr>
          </w:p>
        </w:tc>
      </w:tr>
      <w:tr w:rsidR="00E7696F" w:rsidRPr="00FA795C" w14:paraId="7212E7EB" w14:textId="396177FE" w:rsidTr="00817B89">
        <w:tc>
          <w:tcPr>
            <w:tcW w:w="7848" w:type="dxa"/>
          </w:tcPr>
          <w:p w14:paraId="33F250CF" w14:textId="77777777" w:rsidR="00E7696F" w:rsidRPr="00FA795C" w:rsidRDefault="00E7696F" w:rsidP="00D21BBF">
            <w:pPr>
              <w:pStyle w:val="Default"/>
              <w:spacing w:after="120"/>
              <w:ind w:right="4"/>
              <w:rPr>
                <w:color w:val="auto"/>
              </w:rPr>
            </w:pPr>
            <w:r w:rsidRPr="00FA795C">
              <w:rPr>
                <w:i/>
                <w:iCs/>
                <w:color w:val="auto"/>
              </w:rPr>
              <w:t xml:space="preserve">In accordance with the Convention on the Conservation and Management of Highly Migratory Fish Stocks in the Western and Central Pacific Ocean (the Convention): </w:t>
            </w:r>
          </w:p>
        </w:tc>
        <w:tc>
          <w:tcPr>
            <w:tcW w:w="1219" w:type="dxa"/>
          </w:tcPr>
          <w:p w14:paraId="20B335E0" w14:textId="77777777" w:rsidR="00E7696F" w:rsidRPr="00FA795C" w:rsidRDefault="00E7696F" w:rsidP="00D21BBF">
            <w:pPr>
              <w:pStyle w:val="Default"/>
              <w:spacing w:after="120"/>
              <w:ind w:right="4"/>
              <w:rPr>
                <w:i/>
                <w:iCs/>
                <w:color w:val="auto"/>
              </w:rPr>
            </w:pPr>
          </w:p>
        </w:tc>
      </w:tr>
      <w:tr w:rsidR="00E7696F" w:rsidRPr="00FA795C" w14:paraId="7F81522F" w14:textId="55D0452A" w:rsidTr="00817B89">
        <w:tc>
          <w:tcPr>
            <w:tcW w:w="7848" w:type="dxa"/>
          </w:tcPr>
          <w:p w14:paraId="5A581097" w14:textId="77777777" w:rsidR="00E7696F" w:rsidRPr="00FA795C" w:rsidRDefault="00E7696F" w:rsidP="00D21BBF">
            <w:pPr>
              <w:pStyle w:val="Default"/>
              <w:spacing w:after="120"/>
              <w:ind w:right="4"/>
              <w:rPr>
                <w:color w:val="auto"/>
              </w:rPr>
            </w:pPr>
            <w:r w:rsidRPr="00FA795C">
              <w:rPr>
                <w:i/>
                <w:iCs/>
                <w:color w:val="auto"/>
              </w:rPr>
              <w:t xml:space="preserve">Recalling </w:t>
            </w:r>
            <w:r w:rsidRPr="00FA795C">
              <w:rPr>
                <w:color w:val="auto"/>
              </w:rPr>
              <w:t xml:space="preserve">that the Commission has adopted a wide range of conservation and management measures to give effect to the objective of the Convention, </w:t>
            </w:r>
          </w:p>
        </w:tc>
        <w:tc>
          <w:tcPr>
            <w:tcW w:w="1219" w:type="dxa"/>
          </w:tcPr>
          <w:p w14:paraId="4FCB8F66" w14:textId="4F491A9D" w:rsidR="008B503C" w:rsidRDefault="008B503C" w:rsidP="00D21BBF">
            <w:pPr>
              <w:pStyle w:val="Default"/>
              <w:spacing w:after="120"/>
              <w:ind w:right="4"/>
              <w:rPr>
                <w:iCs/>
                <w:color w:val="ED7D31" w:themeColor="accent2"/>
              </w:rPr>
            </w:pPr>
            <w:r w:rsidRPr="008B503C">
              <w:rPr>
                <w:iCs/>
                <w:color w:val="70AD47" w:themeColor="accent6"/>
              </w:rPr>
              <w:t>GREEN</w:t>
            </w:r>
          </w:p>
          <w:p w14:paraId="60F21675" w14:textId="601AEF3B" w:rsidR="008C3595" w:rsidRPr="00481A7E" w:rsidRDefault="008C3595" w:rsidP="00A03EDD">
            <w:pPr>
              <w:pStyle w:val="Default"/>
              <w:spacing w:after="120"/>
              <w:ind w:right="4"/>
              <w:rPr>
                <w:iCs/>
                <w:color w:val="FFC000"/>
              </w:rPr>
            </w:pPr>
          </w:p>
        </w:tc>
      </w:tr>
      <w:tr w:rsidR="00E7696F" w:rsidRPr="00FA795C" w14:paraId="2ECCF9D9" w14:textId="687B5D6C" w:rsidTr="00817B89">
        <w:tc>
          <w:tcPr>
            <w:tcW w:w="7848" w:type="dxa"/>
          </w:tcPr>
          <w:p w14:paraId="1F3AD368" w14:textId="3F27081B" w:rsidR="00E7696F" w:rsidRPr="00FA795C" w:rsidRDefault="00E7696F" w:rsidP="0000483D">
            <w:pPr>
              <w:pStyle w:val="Default"/>
              <w:spacing w:after="120"/>
              <w:ind w:right="4"/>
              <w:rPr>
                <w:color w:val="auto"/>
              </w:rPr>
            </w:pPr>
            <w:r w:rsidRPr="00FA795C">
              <w:rPr>
                <w:i/>
                <w:iCs/>
                <w:color w:val="auto"/>
              </w:rPr>
              <w:t xml:space="preserve">Noting </w:t>
            </w:r>
            <w:r w:rsidRPr="00FA795C">
              <w:rPr>
                <w:color w:val="auto"/>
              </w:rPr>
              <w:t xml:space="preserve">that, in accordance with Article 25 of the Convention, Members of the Commission have undertaken to enforce the provisions of the Convention and any conservation and management measures adopted by the Commission, </w:t>
            </w:r>
          </w:p>
        </w:tc>
        <w:tc>
          <w:tcPr>
            <w:tcW w:w="1219" w:type="dxa"/>
          </w:tcPr>
          <w:p w14:paraId="3D22DD8F" w14:textId="2F146752" w:rsidR="00E7696F" w:rsidRPr="008B503C" w:rsidRDefault="008B503C" w:rsidP="00D21BBF">
            <w:pPr>
              <w:pStyle w:val="Default"/>
              <w:spacing w:after="120"/>
              <w:ind w:right="4"/>
              <w:rPr>
                <w:iCs/>
                <w:color w:val="auto"/>
              </w:rPr>
            </w:pPr>
            <w:r w:rsidRPr="008B503C">
              <w:rPr>
                <w:iCs/>
                <w:color w:val="70AD47" w:themeColor="accent6"/>
              </w:rPr>
              <w:t>GREEN</w:t>
            </w:r>
          </w:p>
        </w:tc>
      </w:tr>
      <w:tr w:rsidR="00E7696F" w:rsidRPr="00FA795C" w14:paraId="1090DCB4" w14:textId="46E0CD42" w:rsidTr="00817B89">
        <w:tc>
          <w:tcPr>
            <w:tcW w:w="7848" w:type="dxa"/>
          </w:tcPr>
          <w:p w14:paraId="0899D519" w14:textId="6293E876" w:rsidR="00E7696F" w:rsidRPr="00FA795C" w:rsidRDefault="00E7696F" w:rsidP="0000483D">
            <w:pPr>
              <w:pStyle w:val="Default"/>
              <w:spacing w:after="120"/>
              <w:ind w:right="4"/>
              <w:rPr>
                <w:color w:val="auto"/>
              </w:rPr>
            </w:pPr>
            <w:r w:rsidRPr="00FA795C">
              <w:rPr>
                <w:i/>
                <w:iCs/>
                <w:color w:val="auto"/>
              </w:rPr>
              <w:t xml:space="preserve">Noting also </w:t>
            </w:r>
            <w:r w:rsidRPr="00FA795C">
              <w:rPr>
                <w:color w:val="auto"/>
              </w:rPr>
              <w:t xml:space="preserve">that, in accordance with international law, Members, Cooperating Non-Members of the Commission and Participating Territories have responsibilities to </w:t>
            </w:r>
            <w:r w:rsidR="0000483D">
              <w:rPr>
                <w:color w:val="auto"/>
              </w:rPr>
              <w:t xml:space="preserve">effectively </w:t>
            </w:r>
            <w:r w:rsidRPr="00FA795C">
              <w:rPr>
                <w:color w:val="auto"/>
              </w:rPr>
              <w:t xml:space="preserve">exercise </w:t>
            </w:r>
            <w:r w:rsidR="0000483D">
              <w:rPr>
                <w:color w:val="auto"/>
              </w:rPr>
              <w:t xml:space="preserve">jurisdiction and </w:t>
            </w:r>
            <w:r w:rsidRPr="00FA795C">
              <w:rPr>
                <w:color w:val="auto"/>
              </w:rPr>
              <w:t xml:space="preserve">control over their flagged vessels and with respect to their nationals, </w:t>
            </w:r>
          </w:p>
        </w:tc>
        <w:tc>
          <w:tcPr>
            <w:tcW w:w="1219" w:type="dxa"/>
          </w:tcPr>
          <w:p w14:paraId="05181C87" w14:textId="15154C4F" w:rsidR="00E7696F" w:rsidRDefault="00E7696F" w:rsidP="00D21BBF">
            <w:pPr>
              <w:pStyle w:val="Default"/>
              <w:spacing w:after="120"/>
              <w:ind w:right="4"/>
              <w:rPr>
                <w:i/>
                <w:iCs/>
                <w:color w:val="auto"/>
              </w:rPr>
            </w:pPr>
          </w:p>
          <w:p w14:paraId="52952613" w14:textId="3EE2925A" w:rsidR="008B503C" w:rsidRPr="008B503C" w:rsidRDefault="008B503C" w:rsidP="00D21BBF">
            <w:pPr>
              <w:pStyle w:val="Default"/>
              <w:spacing w:after="120"/>
              <w:ind w:right="4"/>
              <w:rPr>
                <w:iCs/>
                <w:color w:val="auto"/>
              </w:rPr>
            </w:pPr>
            <w:r w:rsidRPr="008B503C">
              <w:rPr>
                <w:iCs/>
                <w:color w:val="70AD47" w:themeColor="accent6"/>
              </w:rPr>
              <w:t>GREEN</w:t>
            </w:r>
          </w:p>
          <w:p w14:paraId="2DCB45E4" w14:textId="1AE60345" w:rsidR="008B503C" w:rsidRPr="008B503C" w:rsidRDefault="008B503C" w:rsidP="00D21BBF">
            <w:pPr>
              <w:pStyle w:val="Default"/>
              <w:spacing w:after="120"/>
              <w:ind w:right="4"/>
              <w:rPr>
                <w:iCs/>
                <w:color w:val="70AD47" w:themeColor="accent6"/>
              </w:rPr>
            </w:pPr>
          </w:p>
        </w:tc>
      </w:tr>
      <w:tr w:rsidR="00E7696F" w:rsidRPr="00FA795C" w14:paraId="73FAB1CF" w14:textId="653F6B9C" w:rsidTr="00817B89">
        <w:tc>
          <w:tcPr>
            <w:tcW w:w="7848" w:type="dxa"/>
          </w:tcPr>
          <w:p w14:paraId="206F96D8" w14:textId="77777777" w:rsidR="00E7696F" w:rsidRPr="00FA795C" w:rsidRDefault="00E7696F" w:rsidP="00D21BBF">
            <w:pPr>
              <w:pStyle w:val="Default"/>
              <w:spacing w:after="120"/>
              <w:ind w:right="4"/>
              <w:rPr>
                <w:color w:val="auto"/>
              </w:rPr>
            </w:pPr>
            <w:r w:rsidRPr="00FA795C">
              <w:rPr>
                <w:i/>
                <w:iCs/>
                <w:color w:val="auto"/>
              </w:rPr>
              <w:t xml:space="preserve">Acknowledging </w:t>
            </w:r>
            <w:r w:rsidRPr="00FA795C">
              <w:rPr>
                <w:color w:val="auto"/>
              </w:rPr>
              <w:t xml:space="preserve">that Article 24 of the Convention obliges Members of the Commission to take the necessary measures to ensure that fishing vessels flying their flag comply with the provisions of the Convention and the conservation and management measures adopted pursuant thereto, as well as the obligations of chartering States with respect to chartered vessels operating as an integral part of their domestic fleets, </w:t>
            </w:r>
          </w:p>
        </w:tc>
        <w:tc>
          <w:tcPr>
            <w:tcW w:w="1219" w:type="dxa"/>
          </w:tcPr>
          <w:p w14:paraId="777F913D" w14:textId="6D1D1C5B" w:rsidR="00E7696F" w:rsidRPr="008B503C" w:rsidRDefault="008B503C" w:rsidP="00D21BBF">
            <w:pPr>
              <w:pStyle w:val="Default"/>
              <w:spacing w:after="120"/>
              <w:ind w:right="4"/>
              <w:rPr>
                <w:iCs/>
                <w:color w:val="auto"/>
              </w:rPr>
            </w:pPr>
            <w:r w:rsidRPr="008B503C">
              <w:rPr>
                <w:iCs/>
                <w:color w:val="70AD47" w:themeColor="accent6"/>
              </w:rPr>
              <w:t>GREEN</w:t>
            </w:r>
          </w:p>
        </w:tc>
      </w:tr>
      <w:tr w:rsidR="00E7696F" w:rsidRPr="00FA795C" w14:paraId="35B6329D" w14:textId="01DCD828" w:rsidTr="00817B89">
        <w:tc>
          <w:tcPr>
            <w:tcW w:w="7848" w:type="dxa"/>
          </w:tcPr>
          <w:p w14:paraId="73844E21" w14:textId="77777777" w:rsidR="00E7696F" w:rsidRPr="00FA795C" w:rsidRDefault="00E7696F" w:rsidP="00D21BBF">
            <w:pPr>
              <w:pStyle w:val="Default"/>
              <w:spacing w:after="120"/>
              <w:ind w:right="4"/>
              <w:rPr>
                <w:color w:val="auto"/>
              </w:rPr>
            </w:pPr>
            <w:r w:rsidRPr="00FA795C">
              <w:rPr>
                <w:i/>
                <w:iCs/>
                <w:color w:val="auto"/>
              </w:rPr>
              <w:t xml:space="preserve">Noting </w:t>
            </w:r>
            <w:r w:rsidRPr="00FA795C">
              <w:rPr>
                <w:color w:val="auto"/>
              </w:rPr>
              <w:t xml:space="preserve">that, in a responsible, open, transparent and non-discriminatory manner, the Commission should be made aware of any and all available information that may be relevant to the work of the Commission in identifying and holding accountable instances of non-compliance by Members, Cooperating Non-Members and Participating Territories with management measures, </w:t>
            </w:r>
          </w:p>
        </w:tc>
        <w:tc>
          <w:tcPr>
            <w:tcW w:w="1219" w:type="dxa"/>
          </w:tcPr>
          <w:p w14:paraId="69F90272" w14:textId="10D5CEF7" w:rsidR="00E7696F" w:rsidRPr="00FA795C" w:rsidRDefault="008B503C" w:rsidP="00D21BBF">
            <w:pPr>
              <w:pStyle w:val="Default"/>
              <w:spacing w:after="120"/>
              <w:ind w:right="4"/>
              <w:rPr>
                <w:i/>
                <w:iCs/>
                <w:color w:val="auto"/>
              </w:rPr>
            </w:pPr>
            <w:r w:rsidRPr="008B503C">
              <w:rPr>
                <w:iCs/>
                <w:color w:val="70AD47" w:themeColor="accent6"/>
              </w:rPr>
              <w:t>GREEN</w:t>
            </w:r>
          </w:p>
        </w:tc>
      </w:tr>
      <w:tr w:rsidR="00E7696F" w:rsidRPr="00FA795C" w14:paraId="162AFBA3" w14:textId="5A1578C6" w:rsidTr="00817B89">
        <w:tc>
          <w:tcPr>
            <w:tcW w:w="7848" w:type="dxa"/>
          </w:tcPr>
          <w:p w14:paraId="4FF21C0D" w14:textId="25A7130D" w:rsidR="00E7696F" w:rsidRPr="00FA795C" w:rsidRDefault="00E7696F" w:rsidP="00D21BBF">
            <w:pPr>
              <w:pStyle w:val="Default"/>
              <w:spacing w:after="120"/>
              <w:ind w:right="4"/>
              <w:rPr>
                <w:iCs/>
                <w:color w:val="auto"/>
              </w:rPr>
            </w:pPr>
            <w:r w:rsidRPr="00FA795C">
              <w:rPr>
                <w:i/>
                <w:iCs/>
                <w:color w:val="auto"/>
              </w:rPr>
              <w:t>Committed</w:t>
            </w:r>
            <w:r w:rsidRPr="00FA795C">
              <w:rPr>
                <w:iCs/>
                <w:color w:val="auto"/>
              </w:rPr>
              <w:t xml:space="preserve"> to Article 30 of the Convention which requires the Commission to give full recognition to the special requirements of developing States, in particular SIDS and territories,</w:t>
            </w:r>
            <w:r w:rsidR="00BD6B9C">
              <w:rPr>
                <w:iCs/>
                <w:color w:val="auto"/>
              </w:rPr>
              <w:t xml:space="preserve"> </w:t>
            </w:r>
            <w:r w:rsidR="00BD6B9C" w:rsidRPr="005227EC">
              <w:rPr>
                <w:iCs/>
                <w:color w:val="auto"/>
              </w:rPr>
              <w:t>which may include</w:t>
            </w:r>
            <w:r w:rsidR="008B503C" w:rsidRPr="005227EC">
              <w:rPr>
                <w:iCs/>
                <w:color w:val="auto"/>
              </w:rPr>
              <w:t xml:space="preserve"> </w:t>
            </w:r>
            <w:r w:rsidRPr="005227EC">
              <w:rPr>
                <w:iCs/>
                <w:color w:val="auto"/>
              </w:rPr>
              <w:t xml:space="preserve">the </w:t>
            </w:r>
            <w:r w:rsidRPr="00FA795C">
              <w:rPr>
                <w:iCs/>
                <w:color w:val="auto"/>
              </w:rPr>
              <w:t>provision of financial, technical and capacity development assistance,</w:t>
            </w:r>
          </w:p>
        </w:tc>
        <w:tc>
          <w:tcPr>
            <w:tcW w:w="1219" w:type="dxa"/>
          </w:tcPr>
          <w:p w14:paraId="2A73FC29" w14:textId="7E3B897A" w:rsidR="00E7696F" w:rsidRPr="008B503C" w:rsidRDefault="008B503C" w:rsidP="00D21BBF">
            <w:pPr>
              <w:pStyle w:val="Default"/>
              <w:spacing w:after="120"/>
              <w:ind w:right="4"/>
              <w:rPr>
                <w:iCs/>
                <w:color w:val="auto"/>
              </w:rPr>
            </w:pPr>
            <w:r w:rsidRPr="008B503C">
              <w:rPr>
                <w:iCs/>
                <w:color w:val="70AD47" w:themeColor="accent6"/>
              </w:rPr>
              <w:t>GREEN</w:t>
            </w:r>
          </w:p>
        </w:tc>
      </w:tr>
      <w:tr w:rsidR="00E7696F" w:rsidRPr="00FA795C" w14:paraId="6D2DAA63" w14:textId="3208EEC6" w:rsidTr="00817B89">
        <w:tc>
          <w:tcPr>
            <w:tcW w:w="7848" w:type="dxa"/>
          </w:tcPr>
          <w:p w14:paraId="7D1D6EB9" w14:textId="77777777" w:rsidR="00E7696F" w:rsidRPr="00FA795C" w:rsidRDefault="00E7696F" w:rsidP="00D21BBF">
            <w:pPr>
              <w:pStyle w:val="Default"/>
              <w:spacing w:after="120"/>
              <w:ind w:right="4"/>
              <w:rPr>
                <w:iCs/>
                <w:color w:val="auto"/>
              </w:rPr>
            </w:pPr>
            <w:r w:rsidRPr="00FA795C">
              <w:rPr>
                <w:i/>
                <w:iCs/>
                <w:color w:val="auto"/>
              </w:rPr>
              <w:t>Committed</w:t>
            </w:r>
            <w:r w:rsidRPr="00FA795C">
              <w:rPr>
                <w:iCs/>
                <w:color w:val="auto"/>
              </w:rPr>
              <w:t xml:space="preserve"> to the implementation of Conservation and Management Measure 2013-07 to give operational effect to the full recognition of the special requirements of SIDS and territories in the Convention Area, in particular such assistance as may be needed to implement their obligations,</w:t>
            </w:r>
          </w:p>
        </w:tc>
        <w:tc>
          <w:tcPr>
            <w:tcW w:w="1219" w:type="dxa"/>
          </w:tcPr>
          <w:p w14:paraId="220E2FF7" w14:textId="1247A61F" w:rsidR="00E7696F" w:rsidRPr="00FA795C" w:rsidRDefault="008B503C" w:rsidP="00D21BBF">
            <w:pPr>
              <w:pStyle w:val="Default"/>
              <w:spacing w:after="120"/>
              <w:ind w:right="4"/>
              <w:rPr>
                <w:i/>
                <w:iCs/>
                <w:color w:val="auto"/>
              </w:rPr>
            </w:pPr>
            <w:r w:rsidRPr="008B503C">
              <w:rPr>
                <w:iCs/>
                <w:color w:val="70AD47" w:themeColor="accent6"/>
              </w:rPr>
              <w:t>GREEN</w:t>
            </w:r>
          </w:p>
        </w:tc>
      </w:tr>
      <w:tr w:rsidR="00E7696F" w:rsidRPr="00FA795C" w14:paraId="591D14B7" w14:textId="37F495B4" w:rsidTr="00817B89">
        <w:tc>
          <w:tcPr>
            <w:tcW w:w="7848" w:type="dxa"/>
          </w:tcPr>
          <w:p w14:paraId="0BEE897C" w14:textId="77777777" w:rsidR="00E7696F" w:rsidRPr="00FA795C" w:rsidRDefault="00E7696F" w:rsidP="00D21BBF">
            <w:pPr>
              <w:pStyle w:val="Default"/>
              <w:spacing w:after="120"/>
              <w:ind w:right="4"/>
              <w:rPr>
                <w:iCs/>
              </w:rPr>
            </w:pPr>
            <w:r w:rsidRPr="00FA795C">
              <w:rPr>
                <w:i/>
                <w:iCs/>
              </w:rPr>
              <w:t>Further committed</w:t>
            </w:r>
            <w:r w:rsidRPr="00FA795C">
              <w:rPr>
                <w:iCs/>
              </w:rPr>
              <w:t xml:space="preserve"> to the implementation of Conservation and Management Measure 2013-06 by applying the criteria to determine the nature and extent of the impact of a proposal on SIDS and territories in the Convention Area, in order to ensure that they can meet their obligations, and to ensure that any measure does not result in transferring, directly or indirectly, a </w:t>
            </w:r>
            <w:r w:rsidRPr="00FA795C">
              <w:rPr>
                <w:iCs/>
              </w:rPr>
              <w:lastRenderedPageBreak/>
              <w:t>disproportionate burden of conservation action onto SIDS and territories,</w:t>
            </w:r>
          </w:p>
        </w:tc>
        <w:tc>
          <w:tcPr>
            <w:tcW w:w="1219" w:type="dxa"/>
          </w:tcPr>
          <w:p w14:paraId="26B0A792" w14:textId="61BCB8DE" w:rsidR="00E7696F" w:rsidRPr="00FA795C" w:rsidRDefault="008B503C" w:rsidP="00D21BBF">
            <w:pPr>
              <w:pStyle w:val="Default"/>
              <w:spacing w:after="120"/>
              <w:ind w:right="4"/>
              <w:rPr>
                <w:i/>
                <w:iCs/>
              </w:rPr>
            </w:pPr>
            <w:r w:rsidRPr="008B503C">
              <w:rPr>
                <w:iCs/>
                <w:color w:val="70AD47" w:themeColor="accent6"/>
              </w:rPr>
              <w:lastRenderedPageBreak/>
              <w:t>GREEN</w:t>
            </w:r>
          </w:p>
        </w:tc>
      </w:tr>
      <w:tr w:rsidR="00E7696F" w:rsidRPr="00FA795C" w14:paraId="5001CE96" w14:textId="0A881409" w:rsidTr="00817B89">
        <w:tc>
          <w:tcPr>
            <w:tcW w:w="7848" w:type="dxa"/>
          </w:tcPr>
          <w:p w14:paraId="4BB092F0" w14:textId="400D1D83" w:rsidR="00E7696F" w:rsidRPr="00FA795C" w:rsidRDefault="00E7696F" w:rsidP="00D21BBF">
            <w:pPr>
              <w:pStyle w:val="Default"/>
              <w:spacing w:after="120"/>
              <w:ind w:right="4"/>
            </w:pPr>
            <w:r w:rsidRPr="00FA795C">
              <w:rPr>
                <w:i/>
                <w:iCs/>
              </w:rPr>
              <w:t>Recalling</w:t>
            </w:r>
            <w:r w:rsidRPr="00FA795C">
              <w:rPr>
                <w:iCs/>
              </w:rPr>
              <w:t xml:space="preserve"> the specific function of TCC under Article 14(1)(b) </w:t>
            </w:r>
            <w:r w:rsidR="00BD6B9C" w:rsidRPr="005227EC">
              <w:rPr>
                <w:iCs/>
                <w:color w:val="auto"/>
              </w:rPr>
              <w:t xml:space="preserve">of the Convention </w:t>
            </w:r>
            <w:r w:rsidRPr="005227EC">
              <w:rPr>
                <w:iCs/>
                <w:color w:val="auto"/>
              </w:rPr>
              <w:t xml:space="preserve">to </w:t>
            </w:r>
            <w:r w:rsidRPr="005227EC">
              <w:rPr>
                <w:color w:val="auto"/>
              </w:rPr>
              <w:t xml:space="preserve">monitor and review compliance by CCMs with conservation and management measures adopted by the Commission and make </w:t>
            </w:r>
            <w:r w:rsidRPr="00FA795C">
              <w:t>such recommendations to the Commission as may be necessary,</w:t>
            </w:r>
          </w:p>
        </w:tc>
        <w:tc>
          <w:tcPr>
            <w:tcW w:w="1219" w:type="dxa"/>
          </w:tcPr>
          <w:p w14:paraId="011EB4AB" w14:textId="5231EF4C" w:rsidR="00E7696F" w:rsidRPr="00FA795C" w:rsidRDefault="00F7263D" w:rsidP="00D21BBF">
            <w:pPr>
              <w:pStyle w:val="Default"/>
              <w:spacing w:after="120"/>
              <w:ind w:right="4"/>
              <w:rPr>
                <w:i/>
                <w:iCs/>
              </w:rPr>
            </w:pPr>
            <w:r w:rsidRPr="008B503C">
              <w:rPr>
                <w:iCs/>
                <w:color w:val="70AD47" w:themeColor="accent6"/>
              </w:rPr>
              <w:t>GREEN</w:t>
            </w:r>
          </w:p>
        </w:tc>
      </w:tr>
      <w:tr w:rsidR="00E7696F" w:rsidRPr="00FA795C" w14:paraId="118E0686" w14:textId="2E81CBB9" w:rsidTr="00817B89">
        <w:tc>
          <w:tcPr>
            <w:tcW w:w="7848" w:type="dxa"/>
          </w:tcPr>
          <w:p w14:paraId="705F42AE" w14:textId="77777777" w:rsidR="00E7696F" w:rsidRPr="005227EC" w:rsidRDefault="00E7696F" w:rsidP="00D21BBF">
            <w:pPr>
              <w:pStyle w:val="Default"/>
              <w:spacing w:after="120"/>
              <w:ind w:right="4"/>
              <w:rPr>
                <w:color w:val="auto"/>
              </w:rPr>
            </w:pPr>
            <w:r w:rsidRPr="005227EC">
              <w:rPr>
                <w:i/>
                <w:iCs/>
                <w:color w:val="auto"/>
              </w:rPr>
              <w:t xml:space="preserve">Recognising </w:t>
            </w:r>
            <w:r w:rsidRPr="005227EC">
              <w:rPr>
                <w:color w:val="auto"/>
              </w:rPr>
              <w:t>the responsibility of Members, Cooperating Non-Members and Participating Territories to fully and effectively implement the provisions of the Convention and the conservation and management measures adopted by the Commission, and the need to improve such implementation and ensure compliance with these commitments,</w:t>
            </w:r>
          </w:p>
        </w:tc>
        <w:tc>
          <w:tcPr>
            <w:tcW w:w="1219" w:type="dxa"/>
          </w:tcPr>
          <w:p w14:paraId="7F3367D5" w14:textId="60B6261A" w:rsidR="00E7696F" w:rsidRPr="008A2BBD" w:rsidRDefault="00F7263D" w:rsidP="00584145">
            <w:pPr>
              <w:pStyle w:val="Default"/>
              <w:spacing w:after="120"/>
              <w:ind w:right="4"/>
              <w:rPr>
                <w:iCs/>
                <w:color w:val="auto"/>
                <w:u w:val="single"/>
              </w:rPr>
            </w:pPr>
            <w:r w:rsidRPr="008B503C">
              <w:rPr>
                <w:iCs/>
                <w:color w:val="70AD47" w:themeColor="accent6"/>
              </w:rPr>
              <w:t>GREEN</w:t>
            </w:r>
          </w:p>
        </w:tc>
      </w:tr>
      <w:tr w:rsidR="00BD6B9C" w:rsidRPr="00FA795C" w14:paraId="36B38EF0" w14:textId="77777777" w:rsidTr="00817B89">
        <w:tc>
          <w:tcPr>
            <w:tcW w:w="7848" w:type="dxa"/>
          </w:tcPr>
          <w:p w14:paraId="5626DF07" w14:textId="0CE683D1" w:rsidR="00BD6B9C" w:rsidRPr="005227EC" w:rsidRDefault="00BD6B9C" w:rsidP="0075420B">
            <w:pPr>
              <w:autoSpaceDE w:val="0"/>
              <w:autoSpaceDN w:val="0"/>
              <w:adjustRightInd w:val="0"/>
              <w:rPr>
                <w:i/>
                <w:iCs/>
                <w:u w:val="single"/>
              </w:rPr>
            </w:pPr>
            <w:r w:rsidRPr="005227EC">
              <w:rPr>
                <w:rFonts w:eastAsiaTheme="minorHAnsi"/>
                <w:iCs/>
                <w:u w:val="single"/>
                <w:lang w:val="en-NZ" w:eastAsia="en-US"/>
              </w:rPr>
              <w:t>[</w:t>
            </w:r>
            <w:r w:rsidRPr="005227EC">
              <w:rPr>
                <w:rFonts w:eastAsiaTheme="minorHAnsi"/>
                <w:i/>
                <w:iCs/>
                <w:u w:val="single"/>
                <w:lang w:val="en-NZ" w:eastAsia="en-US"/>
              </w:rPr>
              <w:t xml:space="preserve">Recalling </w:t>
            </w:r>
            <w:r w:rsidRPr="005227EC">
              <w:rPr>
                <w:rFonts w:eastAsiaTheme="minorHAnsi"/>
                <w:u w:val="single"/>
                <w:lang w:val="en-NZ" w:eastAsia="en-US"/>
              </w:rPr>
              <w:t xml:space="preserve">the recommendation of the second joint meeting of the tuna Regional Fisheries Management Organizations (RFMOs) that all RFMOs should introduce a robust compliance review mechanism by which the compliance record of each </w:t>
            </w:r>
            <w:r w:rsidR="0075420B" w:rsidRPr="005227EC">
              <w:rPr>
                <w:rFonts w:eastAsiaTheme="minorHAnsi"/>
                <w:u w:val="single"/>
                <w:lang w:val="en-NZ" w:eastAsia="en-US"/>
              </w:rPr>
              <w:t>Member</w:t>
            </w:r>
            <w:r w:rsidRPr="005227EC">
              <w:rPr>
                <w:rFonts w:eastAsiaTheme="minorHAnsi"/>
                <w:u w:val="single"/>
                <w:lang w:val="en-NZ" w:eastAsia="en-US"/>
              </w:rPr>
              <w:t xml:space="preserve"> is examined in depth on a yearly basis,]</w:t>
            </w:r>
          </w:p>
        </w:tc>
        <w:tc>
          <w:tcPr>
            <w:tcW w:w="1219" w:type="dxa"/>
          </w:tcPr>
          <w:p w14:paraId="2C46E45D" w14:textId="740933E2" w:rsidR="00BD6B9C" w:rsidRPr="00F7263D" w:rsidRDefault="00F7263D" w:rsidP="00584145">
            <w:pPr>
              <w:pStyle w:val="Default"/>
              <w:spacing w:after="120"/>
              <w:ind w:right="4"/>
              <w:rPr>
                <w:i/>
                <w:iCs/>
                <w:color w:val="auto"/>
                <w:u w:val="single"/>
              </w:rPr>
            </w:pPr>
            <w:r w:rsidRPr="005227EC">
              <w:rPr>
                <w:i/>
                <w:iCs/>
                <w:color w:val="auto"/>
                <w:highlight w:val="yellow"/>
                <w:u w:val="single"/>
              </w:rPr>
              <w:t>To come back</w:t>
            </w:r>
          </w:p>
        </w:tc>
      </w:tr>
      <w:tr w:rsidR="00E7696F" w:rsidRPr="00FA795C" w14:paraId="710F2907" w14:textId="4629B8C9" w:rsidTr="00817B89">
        <w:tc>
          <w:tcPr>
            <w:tcW w:w="7848" w:type="dxa"/>
          </w:tcPr>
          <w:p w14:paraId="109CF928" w14:textId="5E2E507C" w:rsidR="00E7696F" w:rsidRPr="005227EC" w:rsidRDefault="00E7696F" w:rsidP="0075420B">
            <w:pPr>
              <w:pStyle w:val="Default"/>
              <w:spacing w:after="120"/>
              <w:ind w:right="4"/>
              <w:rPr>
                <w:color w:val="auto"/>
              </w:rPr>
            </w:pPr>
            <w:r w:rsidRPr="005227EC">
              <w:rPr>
                <w:i/>
                <w:color w:val="auto"/>
              </w:rPr>
              <w:t>Cognisant</w:t>
            </w:r>
            <w:r w:rsidRPr="005227EC">
              <w:rPr>
                <w:color w:val="auto"/>
              </w:rPr>
              <w:t xml:space="preserve"> of the MCS and enforcement framework developed by the Commission, </w:t>
            </w:r>
            <w:r w:rsidRPr="005227EC">
              <w:rPr>
                <w:i/>
                <w:color w:val="auto"/>
              </w:rPr>
              <w:t>inter alia</w:t>
            </w:r>
            <w:r w:rsidRPr="005227EC">
              <w:rPr>
                <w:color w:val="auto"/>
              </w:rPr>
              <w:t xml:space="preserve"> the 2010-06 </w:t>
            </w:r>
            <w:r w:rsidRPr="005227EC">
              <w:rPr>
                <w:i/>
                <w:color w:val="auto"/>
              </w:rPr>
              <w:t>Conservation and Management Measure to Establish a List of Vessels Presumed to have carried out Illegal, Unreported and Unregulated Fishing activities in the WCPO</w:t>
            </w:r>
            <w:r w:rsidRPr="005227EC">
              <w:rPr>
                <w:color w:val="auto"/>
              </w:rPr>
              <w:t>, the online Compliance case file system, Article 25 of the Convention, which considers the compliance by individual vessels,</w:t>
            </w:r>
          </w:p>
        </w:tc>
        <w:tc>
          <w:tcPr>
            <w:tcW w:w="1219" w:type="dxa"/>
          </w:tcPr>
          <w:p w14:paraId="4E40B07C" w14:textId="201862E9" w:rsidR="00E7696F" w:rsidRPr="00F7263D" w:rsidRDefault="00F7263D" w:rsidP="00D21BBF">
            <w:pPr>
              <w:pStyle w:val="Default"/>
              <w:spacing w:after="120"/>
              <w:ind w:right="4"/>
            </w:pPr>
            <w:r w:rsidRPr="008B503C">
              <w:rPr>
                <w:iCs/>
                <w:color w:val="70AD47" w:themeColor="accent6"/>
              </w:rPr>
              <w:t>GREEN</w:t>
            </w:r>
          </w:p>
        </w:tc>
      </w:tr>
      <w:tr w:rsidR="00E7696F" w:rsidRPr="00FA795C" w14:paraId="1071D292" w14:textId="08FF1965" w:rsidTr="00817B89">
        <w:tc>
          <w:tcPr>
            <w:tcW w:w="7848" w:type="dxa"/>
          </w:tcPr>
          <w:p w14:paraId="6DA5E5E7" w14:textId="77777777" w:rsidR="00E7696F" w:rsidRPr="00FA795C" w:rsidRDefault="00E7696F" w:rsidP="00D21BBF">
            <w:pPr>
              <w:pStyle w:val="Default"/>
              <w:spacing w:after="120"/>
              <w:ind w:right="4"/>
              <w:rPr>
                <w:color w:val="auto"/>
              </w:rPr>
            </w:pPr>
            <w:r w:rsidRPr="00FA795C">
              <w:rPr>
                <w:i/>
                <w:iCs/>
                <w:color w:val="auto"/>
              </w:rPr>
              <w:t xml:space="preserve">Adopts the following conservation and management measure in accordance with Article 10 of the Convention, establishing the WCPFC Compliance Monitoring Scheme: </w:t>
            </w:r>
          </w:p>
        </w:tc>
        <w:tc>
          <w:tcPr>
            <w:tcW w:w="1219" w:type="dxa"/>
          </w:tcPr>
          <w:p w14:paraId="21F0046A" w14:textId="77777777" w:rsidR="00E7696F" w:rsidRPr="00FA795C" w:rsidRDefault="00E7696F" w:rsidP="00D21BBF">
            <w:pPr>
              <w:pStyle w:val="Default"/>
              <w:spacing w:after="120"/>
              <w:ind w:right="4"/>
              <w:rPr>
                <w:i/>
                <w:iCs/>
                <w:color w:val="auto"/>
              </w:rPr>
            </w:pPr>
          </w:p>
        </w:tc>
      </w:tr>
    </w:tbl>
    <w:p w14:paraId="51ADC431" w14:textId="02A22B9E" w:rsidR="00997B5B" w:rsidRDefault="00997B5B" w:rsidP="00583584">
      <w:pPr>
        <w:pStyle w:val="Default"/>
        <w:keepNext/>
        <w:spacing w:after="120"/>
        <w:ind w:right="6"/>
        <w:rPr>
          <w:b/>
          <w:bCs/>
          <w:color w:val="auto"/>
          <w:u w:val="single"/>
        </w:rPr>
      </w:pPr>
      <w:r w:rsidRPr="00507EA6">
        <w:rPr>
          <w:b/>
          <w:bCs/>
          <w:color w:val="auto"/>
          <w:u w:val="single"/>
        </w:rPr>
        <w:t xml:space="preserve">Section I </w:t>
      </w:r>
      <w:r w:rsidR="004F5EB2">
        <w:rPr>
          <w:b/>
          <w:bCs/>
          <w:color w:val="auto"/>
          <w:u w:val="single"/>
        </w:rPr>
        <w:t>–</w:t>
      </w:r>
      <w:r w:rsidRPr="00507EA6">
        <w:rPr>
          <w:b/>
          <w:bCs/>
          <w:color w:val="auto"/>
          <w:u w:val="single"/>
        </w:rPr>
        <w:t xml:space="preserve"> Purpose</w:t>
      </w:r>
      <w:r w:rsidR="004F5EB2">
        <w:rPr>
          <w:b/>
          <w:bCs/>
          <w:color w:val="auto"/>
          <w:u w:val="single"/>
        </w:rPr>
        <w:t xml:space="preserve"> </w:t>
      </w:r>
      <w:r w:rsidRPr="00507EA6">
        <w:rPr>
          <w:b/>
          <w:bCs/>
          <w:color w:val="auto"/>
          <w:u w:val="single"/>
        </w:rPr>
        <w:t xml:space="preserve"> </w:t>
      </w:r>
    </w:p>
    <w:tbl>
      <w:tblPr>
        <w:tblStyle w:val="TableGrid"/>
        <w:tblW w:w="9067" w:type="dxa"/>
        <w:tblLook w:val="04A0" w:firstRow="1" w:lastRow="0" w:firstColumn="1" w:lastColumn="0" w:noHBand="0" w:noVBand="1"/>
      </w:tblPr>
      <w:tblGrid>
        <w:gridCol w:w="7780"/>
        <w:gridCol w:w="1287"/>
      </w:tblGrid>
      <w:tr w:rsidR="00E7696F" w:rsidRPr="00D6180D" w14:paraId="5047365B" w14:textId="77777777" w:rsidTr="00BF3903">
        <w:trPr>
          <w:trHeight w:val="449"/>
          <w:tblHeader/>
        </w:trPr>
        <w:tc>
          <w:tcPr>
            <w:tcW w:w="7848" w:type="dxa"/>
            <w:shd w:val="clear" w:color="auto" w:fill="F2F2F2" w:themeFill="background1" w:themeFillShade="F2"/>
          </w:tcPr>
          <w:p w14:paraId="15921760" w14:textId="12CF1C0F" w:rsidR="00E7696F" w:rsidRPr="00D6180D" w:rsidRDefault="00E7696F" w:rsidP="00941EF6">
            <w:pPr>
              <w:pStyle w:val="Default"/>
              <w:keepNext/>
              <w:spacing w:after="120"/>
              <w:ind w:right="6"/>
              <w:rPr>
                <w:b/>
                <w:color w:val="auto"/>
              </w:rPr>
            </w:pPr>
            <w:r>
              <w:rPr>
                <w:b/>
                <w:iCs/>
                <w:color w:val="auto"/>
              </w:rPr>
              <w:t>Draft</w:t>
            </w:r>
            <w:r w:rsidR="005227EC">
              <w:rPr>
                <w:b/>
                <w:iCs/>
                <w:color w:val="auto"/>
              </w:rPr>
              <w:t xml:space="preserve"> CMM text</w:t>
            </w:r>
          </w:p>
        </w:tc>
        <w:tc>
          <w:tcPr>
            <w:tcW w:w="1219" w:type="dxa"/>
            <w:shd w:val="clear" w:color="auto" w:fill="F2F2F2" w:themeFill="background1" w:themeFillShade="F2"/>
          </w:tcPr>
          <w:p w14:paraId="20977C71" w14:textId="3AB2BAB9" w:rsidR="00E7696F" w:rsidRPr="00E7696F" w:rsidRDefault="00E7696F" w:rsidP="00941EF6">
            <w:pPr>
              <w:keepNext/>
              <w:autoSpaceDE w:val="0"/>
              <w:autoSpaceDN w:val="0"/>
              <w:adjustRightInd w:val="0"/>
              <w:ind w:right="6"/>
              <w:rPr>
                <w:rFonts w:ascii="Cambria" w:eastAsiaTheme="minorHAnsi" w:hAnsi="Cambria" w:cs="Cambria"/>
                <w:b/>
                <w:color w:val="000000"/>
                <w:lang w:val="en-NZ" w:eastAsia="en-US"/>
              </w:rPr>
            </w:pPr>
            <w:r>
              <w:rPr>
                <w:b/>
                <w:iCs/>
              </w:rPr>
              <w:t>Notes</w:t>
            </w:r>
          </w:p>
        </w:tc>
      </w:tr>
      <w:tr w:rsidR="00E7696F" w14:paraId="2EE208C9" w14:textId="1C3EBF5E" w:rsidTr="00BF3903">
        <w:trPr>
          <w:trHeight w:val="2186"/>
        </w:trPr>
        <w:tc>
          <w:tcPr>
            <w:tcW w:w="7848" w:type="dxa"/>
          </w:tcPr>
          <w:p w14:paraId="55621590" w14:textId="4155914A" w:rsidR="00E7696F" w:rsidRDefault="00E7696F" w:rsidP="00806483">
            <w:pPr>
              <w:pStyle w:val="Default"/>
              <w:numPr>
                <w:ilvl w:val="0"/>
                <w:numId w:val="19"/>
              </w:numPr>
              <w:spacing w:after="120"/>
              <w:ind w:left="0" w:right="4" w:firstLine="0"/>
              <w:rPr>
                <w:color w:val="auto"/>
                <w:u w:val="single"/>
              </w:rPr>
            </w:pPr>
            <w:r w:rsidRPr="00507EA6">
              <w:rPr>
                <w:color w:val="auto"/>
              </w:rPr>
              <w:t>The purpose of the WCPFC Compliance Monitoring Scheme (CMS) is to ensure that Members, Cooperating Non-Members and Participating Territories (</w:t>
            </w:r>
            <w:r w:rsidRPr="00507EA6">
              <w:rPr>
                <w:bCs/>
                <w:color w:val="auto"/>
              </w:rPr>
              <w:t>CCMs</w:t>
            </w:r>
            <w:r w:rsidRPr="00507EA6">
              <w:rPr>
                <w:color w:val="auto"/>
              </w:rPr>
              <w:t>) implement and comply with obligations arising under the Convention and conservation and management measures (</w:t>
            </w:r>
            <w:r w:rsidRPr="00507EA6">
              <w:rPr>
                <w:bCs/>
                <w:color w:val="auto"/>
              </w:rPr>
              <w:t>CMMs</w:t>
            </w:r>
            <w:r w:rsidRPr="00507EA6">
              <w:rPr>
                <w:color w:val="auto"/>
              </w:rPr>
              <w:t xml:space="preserve">) adopted by the Commission. </w:t>
            </w:r>
            <w:r w:rsidRPr="00895C51">
              <w:t>The pur</w:t>
            </w:r>
            <w:r>
              <w:t xml:space="preserve">pose of the CMS is </w:t>
            </w:r>
            <w:r w:rsidR="0075420B" w:rsidRPr="005227EC">
              <w:rPr>
                <w:color w:val="FF0000"/>
                <w:u w:val="single"/>
              </w:rPr>
              <w:t>also to assess flag State action in relation to alleged violations by its vessels,</w:t>
            </w:r>
            <w:r w:rsidR="0075420B" w:rsidRPr="005227EC">
              <w:rPr>
                <w:color w:val="FF0000"/>
              </w:rPr>
              <w:t xml:space="preserve"> </w:t>
            </w:r>
            <w:r>
              <w:t>not to assess</w:t>
            </w:r>
            <w:r w:rsidRPr="00895C51">
              <w:t xml:space="preserve"> compliance by individual vessels.</w:t>
            </w:r>
            <w:r w:rsidRPr="004F5EB2">
              <w:rPr>
                <w:i/>
              </w:rPr>
              <w:t xml:space="preserve"> </w:t>
            </w:r>
          </w:p>
        </w:tc>
        <w:tc>
          <w:tcPr>
            <w:tcW w:w="1219" w:type="dxa"/>
          </w:tcPr>
          <w:p w14:paraId="573093D5" w14:textId="77777777" w:rsidR="00BF3903" w:rsidRDefault="00F7263D" w:rsidP="003A692F">
            <w:pPr>
              <w:autoSpaceDE w:val="0"/>
              <w:autoSpaceDN w:val="0"/>
              <w:adjustRightInd w:val="0"/>
              <w:ind w:right="4"/>
              <w:rPr>
                <w:iCs/>
                <w:color w:val="70AD47" w:themeColor="accent6"/>
              </w:rPr>
            </w:pPr>
            <w:r w:rsidRPr="008B503C">
              <w:rPr>
                <w:iCs/>
                <w:color w:val="70AD47" w:themeColor="accent6"/>
              </w:rPr>
              <w:t>GREEN</w:t>
            </w:r>
          </w:p>
          <w:p w14:paraId="3B257724" w14:textId="4E6A183C" w:rsidR="00F7263D" w:rsidRPr="004F5E8D" w:rsidRDefault="00C20557" w:rsidP="003A692F">
            <w:pPr>
              <w:autoSpaceDE w:val="0"/>
              <w:autoSpaceDN w:val="0"/>
              <w:adjustRightInd w:val="0"/>
              <w:ind w:right="4"/>
            </w:pPr>
            <w:r w:rsidRPr="005227EC">
              <w:rPr>
                <w:iCs/>
              </w:rPr>
              <w:t>/</w:t>
            </w:r>
            <w:r w:rsidRPr="005227EC">
              <w:rPr>
                <w:iCs/>
                <w:color w:val="ED7D31" w:themeColor="accent2"/>
              </w:rPr>
              <w:t>ORANGE</w:t>
            </w:r>
          </w:p>
        </w:tc>
      </w:tr>
      <w:tr w:rsidR="00E7696F" w14:paraId="7E3A14C9" w14:textId="700DDB82" w:rsidTr="00BF3903">
        <w:tc>
          <w:tcPr>
            <w:tcW w:w="7848" w:type="dxa"/>
          </w:tcPr>
          <w:p w14:paraId="267D5E13" w14:textId="6C789590" w:rsidR="00E7696F" w:rsidRPr="008E5A4C" w:rsidRDefault="00E7696F" w:rsidP="00CA25FA">
            <w:pPr>
              <w:pStyle w:val="Default"/>
              <w:numPr>
                <w:ilvl w:val="0"/>
                <w:numId w:val="19"/>
              </w:numPr>
              <w:spacing w:after="120"/>
              <w:ind w:left="0" w:right="4" w:firstLine="0"/>
              <w:rPr>
                <w:color w:val="auto"/>
              </w:rPr>
            </w:pPr>
            <w:r w:rsidRPr="008E5A4C">
              <w:rPr>
                <w:color w:val="auto"/>
              </w:rPr>
              <w:t xml:space="preserve">The CMS is designed to: </w:t>
            </w:r>
          </w:p>
          <w:p w14:paraId="328EBEAB" w14:textId="74023CCB" w:rsidR="00E7696F" w:rsidRPr="00507EA6" w:rsidRDefault="00E7696F" w:rsidP="00D21BBF">
            <w:pPr>
              <w:pStyle w:val="Default"/>
              <w:spacing w:after="120"/>
              <w:ind w:left="1260" w:right="4" w:hanging="540"/>
              <w:rPr>
                <w:color w:val="auto"/>
              </w:rPr>
            </w:pPr>
            <w:r w:rsidRPr="00507EA6">
              <w:rPr>
                <w:color w:val="auto"/>
              </w:rPr>
              <w:t>(i)</w:t>
            </w:r>
            <w:r w:rsidRPr="00507EA6">
              <w:rPr>
                <w:color w:val="auto"/>
              </w:rPr>
              <w:tab/>
              <w:t xml:space="preserve">assess CCMs’ compliance with </w:t>
            </w:r>
            <w:r w:rsidRPr="00FF3C14">
              <w:rPr>
                <w:color w:val="000000" w:themeColor="text1"/>
              </w:rPr>
              <w:t xml:space="preserve">their </w:t>
            </w:r>
            <w:r w:rsidR="00711A2F" w:rsidRPr="00FF3C14">
              <w:rPr>
                <w:color w:val="000000" w:themeColor="text1"/>
              </w:rPr>
              <w:t xml:space="preserve">WCPFC </w:t>
            </w:r>
            <w:r w:rsidRPr="00507EA6">
              <w:rPr>
                <w:color w:val="auto"/>
              </w:rPr>
              <w:t xml:space="preserve">obligations; </w:t>
            </w:r>
          </w:p>
          <w:p w14:paraId="29356FB4" w14:textId="77777777" w:rsidR="00E7696F" w:rsidRPr="00507EA6" w:rsidRDefault="00E7696F" w:rsidP="00D21BBF">
            <w:pPr>
              <w:pStyle w:val="Default"/>
              <w:spacing w:after="120"/>
              <w:ind w:left="1260" w:right="4" w:hanging="540"/>
              <w:rPr>
                <w:color w:val="auto"/>
              </w:rPr>
            </w:pPr>
            <w:r w:rsidRPr="00507EA6">
              <w:rPr>
                <w:color w:val="auto"/>
              </w:rPr>
              <w:t>(ii)</w:t>
            </w:r>
            <w:r w:rsidRPr="00507EA6">
              <w:rPr>
                <w:color w:val="auto"/>
              </w:rPr>
              <w:tab/>
              <w:t xml:space="preserve">identify areas in which technical assistance or capacity building may be needed to assist CCMs to attain compliance; </w:t>
            </w:r>
          </w:p>
          <w:p w14:paraId="020B0E1B" w14:textId="77777777" w:rsidR="00E7696F" w:rsidRPr="00507EA6" w:rsidRDefault="00E7696F" w:rsidP="00D21BBF">
            <w:pPr>
              <w:pStyle w:val="Default"/>
              <w:spacing w:after="120"/>
              <w:ind w:left="1260" w:right="4" w:hanging="540"/>
              <w:rPr>
                <w:color w:val="auto"/>
              </w:rPr>
            </w:pPr>
            <w:r>
              <w:rPr>
                <w:color w:val="auto"/>
              </w:rPr>
              <w:t>(iii)</w:t>
            </w:r>
            <w:r>
              <w:rPr>
                <w:color w:val="auto"/>
              </w:rPr>
              <w:tab/>
              <w:t>identify aspects of CMMs</w:t>
            </w:r>
            <w:r w:rsidRPr="00507EA6">
              <w:rPr>
                <w:color w:val="auto"/>
              </w:rPr>
              <w:t xml:space="preserve"> which may require refinement or amendment for effective implementation; </w:t>
            </w:r>
          </w:p>
          <w:p w14:paraId="7D28E0BF" w14:textId="12752B76" w:rsidR="00E7696F" w:rsidRPr="005227EC" w:rsidRDefault="00E7696F" w:rsidP="00D21BBF">
            <w:pPr>
              <w:pStyle w:val="Default"/>
              <w:spacing w:after="120"/>
              <w:ind w:left="1260" w:right="4" w:hanging="540"/>
              <w:rPr>
                <w:color w:val="auto"/>
              </w:rPr>
            </w:pPr>
            <w:r w:rsidRPr="00507EA6">
              <w:rPr>
                <w:color w:val="auto"/>
              </w:rPr>
              <w:t>(iv)</w:t>
            </w:r>
            <w:r w:rsidRPr="00507EA6">
              <w:rPr>
                <w:color w:val="auto"/>
              </w:rPr>
              <w:tab/>
              <w:t>respond to non-compliance</w:t>
            </w:r>
            <w:r>
              <w:rPr>
                <w:color w:val="auto"/>
              </w:rPr>
              <w:t xml:space="preserve"> by CCMs</w:t>
            </w:r>
            <w:r w:rsidRPr="00507EA6">
              <w:rPr>
                <w:color w:val="auto"/>
              </w:rPr>
              <w:t xml:space="preserve"> through </w:t>
            </w:r>
            <w:r w:rsidRPr="005227EC">
              <w:rPr>
                <w:color w:val="auto"/>
              </w:rPr>
              <w:t xml:space="preserve">remedial </w:t>
            </w:r>
            <w:r w:rsidR="00780E0A" w:rsidRPr="005227EC">
              <w:rPr>
                <w:color w:val="auto"/>
              </w:rPr>
              <w:t xml:space="preserve">and/or preventative </w:t>
            </w:r>
            <w:r w:rsidRPr="005227EC">
              <w:rPr>
                <w:color w:val="auto"/>
              </w:rPr>
              <w:t>options that include a range of possible responses that take account of the reason for and degree</w:t>
            </w:r>
            <w:r w:rsidR="00780E0A" w:rsidRPr="005227EC">
              <w:rPr>
                <w:color w:val="auto"/>
              </w:rPr>
              <w:t>, the severity, consequences and frequency</w:t>
            </w:r>
            <w:r w:rsidRPr="005227EC">
              <w:rPr>
                <w:color w:val="auto"/>
              </w:rPr>
              <w:t xml:space="preserve"> of non-compliance, as may be </w:t>
            </w:r>
            <w:r w:rsidRPr="005227EC">
              <w:rPr>
                <w:color w:val="auto"/>
              </w:rPr>
              <w:lastRenderedPageBreak/>
              <w:t>necessary and appropriate to promote compliance with CMMs and other Commission obligations;</w:t>
            </w:r>
            <w:r w:rsidRPr="005227EC">
              <w:rPr>
                <w:color w:val="auto"/>
                <w:vertAlign w:val="superscript"/>
              </w:rPr>
              <w:footnoteReference w:id="1"/>
            </w:r>
            <w:r w:rsidRPr="005227EC">
              <w:rPr>
                <w:color w:val="auto"/>
              </w:rPr>
              <w:t xml:space="preserve"> and </w:t>
            </w:r>
          </w:p>
          <w:p w14:paraId="3077C7D5" w14:textId="0F9F498E" w:rsidR="00E7696F" w:rsidRDefault="00E7696F" w:rsidP="0032342C">
            <w:pPr>
              <w:pStyle w:val="Default"/>
              <w:spacing w:after="120"/>
              <w:ind w:left="1260" w:right="4" w:hanging="540"/>
              <w:rPr>
                <w:color w:val="auto"/>
                <w:u w:val="single"/>
              </w:rPr>
            </w:pPr>
            <w:r w:rsidRPr="005227EC">
              <w:rPr>
                <w:color w:val="auto"/>
              </w:rPr>
              <w:t>(v)</w:t>
            </w:r>
            <w:r w:rsidRPr="005227EC">
              <w:rPr>
                <w:color w:val="auto"/>
              </w:rPr>
              <w:tab/>
              <w:t xml:space="preserve">monitor and resolve outstanding instances of non-compliance by CCMs with their </w:t>
            </w:r>
            <w:r w:rsidR="00711A2F" w:rsidRPr="005227EC">
              <w:rPr>
                <w:color w:val="auto"/>
              </w:rPr>
              <w:t xml:space="preserve">WCPFC </w:t>
            </w:r>
            <w:r w:rsidRPr="005227EC">
              <w:rPr>
                <w:color w:val="auto"/>
              </w:rPr>
              <w:t xml:space="preserve">obligations. </w:t>
            </w:r>
          </w:p>
        </w:tc>
        <w:tc>
          <w:tcPr>
            <w:tcW w:w="1219" w:type="dxa"/>
          </w:tcPr>
          <w:p w14:paraId="04E8C4F9" w14:textId="4D5C63B2" w:rsidR="00647526" w:rsidRPr="004F5E8D" w:rsidRDefault="00647526" w:rsidP="0032342C">
            <w:pPr>
              <w:pStyle w:val="Default"/>
              <w:tabs>
                <w:tab w:val="left" w:pos="720"/>
              </w:tabs>
              <w:ind w:right="6"/>
              <w:rPr>
                <w:color w:val="auto"/>
              </w:rPr>
            </w:pPr>
            <w:r w:rsidRPr="00647526">
              <w:rPr>
                <w:color w:val="70AD47" w:themeColor="accent6"/>
              </w:rPr>
              <w:lastRenderedPageBreak/>
              <w:t>GREEN</w:t>
            </w:r>
          </w:p>
        </w:tc>
      </w:tr>
    </w:tbl>
    <w:p w14:paraId="6D1ACD25" w14:textId="18DCCF6C" w:rsidR="00BF3903" w:rsidRDefault="00BF3903">
      <w:pPr>
        <w:spacing w:after="160" w:line="259" w:lineRule="auto"/>
        <w:rPr>
          <w:b/>
        </w:rPr>
      </w:pPr>
    </w:p>
    <w:p w14:paraId="7B7010BE" w14:textId="51E3B358" w:rsidR="004A4C26" w:rsidRPr="001C5B39" w:rsidRDefault="005227EC" w:rsidP="004A4C26">
      <w:pPr>
        <w:pStyle w:val="Default"/>
        <w:keepNext/>
        <w:spacing w:after="120"/>
        <w:ind w:right="6"/>
        <w:rPr>
          <w:b/>
          <w:bCs/>
          <w:color w:val="auto"/>
          <w:u w:val="single"/>
        </w:rPr>
      </w:pPr>
      <w:r w:rsidRPr="001C5B39">
        <w:rPr>
          <w:b/>
          <w:bCs/>
          <w:color w:val="auto"/>
          <w:u w:val="single"/>
        </w:rPr>
        <w:t xml:space="preserve"> </w:t>
      </w:r>
      <w:r w:rsidR="004A4C26" w:rsidRPr="001C5B39">
        <w:rPr>
          <w:b/>
          <w:bCs/>
          <w:color w:val="auto"/>
          <w:u w:val="single"/>
        </w:rPr>
        <w:t>[Section II – Principles]</w:t>
      </w:r>
    </w:p>
    <w:tbl>
      <w:tblPr>
        <w:tblStyle w:val="TableGrid"/>
        <w:tblW w:w="9067" w:type="dxa"/>
        <w:tblLook w:val="04A0" w:firstRow="1" w:lastRow="0" w:firstColumn="1" w:lastColumn="0" w:noHBand="0" w:noVBand="1"/>
      </w:tblPr>
      <w:tblGrid>
        <w:gridCol w:w="7758"/>
        <w:gridCol w:w="1309"/>
      </w:tblGrid>
      <w:tr w:rsidR="004A4C26" w14:paraId="0E3FFE86" w14:textId="77777777" w:rsidTr="00BF3903">
        <w:tc>
          <w:tcPr>
            <w:tcW w:w="7758" w:type="dxa"/>
            <w:shd w:val="clear" w:color="auto" w:fill="F2F2F2" w:themeFill="background1" w:themeFillShade="F2"/>
          </w:tcPr>
          <w:p w14:paraId="153F3273" w14:textId="3B5482B7" w:rsidR="004A4C26" w:rsidRPr="00941EF6" w:rsidRDefault="00BF3903" w:rsidP="008A2CEB">
            <w:pPr>
              <w:rPr>
                <w:b/>
              </w:rPr>
            </w:pPr>
            <w:r>
              <w:rPr>
                <w:b/>
                <w:iCs/>
              </w:rPr>
              <w:t>Draft CMM text</w:t>
            </w:r>
          </w:p>
        </w:tc>
        <w:tc>
          <w:tcPr>
            <w:tcW w:w="1309" w:type="dxa"/>
            <w:shd w:val="clear" w:color="auto" w:fill="F2F2F2" w:themeFill="background1" w:themeFillShade="F2"/>
          </w:tcPr>
          <w:p w14:paraId="347F2F22" w14:textId="77777777" w:rsidR="004A4C26" w:rsidRPr="00E7696F" w:rsidRDefault="004A4C26" w:rsidP="008A2CEB">
            <w:pPr>
              <w:keepNext/>
              <w:autoSpaceDE w:val="0"/>
              <w:autoSpaceDN w:val="0"/>
              <w:adjustRightInd w:val="0"/>
              <w:ind w:right="6"/>
              <w:rPr>
                <w:b/>
              </w:rPr>
            </w:pPr>
            <w:r>
              <w:rPr>
                <w:b/>
                <w:iCs/>
              </w:rPr>
              <w:t>Notes</w:t>
            </w:r>
          </w:p>
        </w:tc>
      </w:tr>
      <w:tr w:rsidR="004A4C26" w14:paraId="4856A891" w14:textId="77777777" w:rsidTr="00BF3903">
        <w:tc>
          <w:tcPr>
            <w:tcW w:w="7758" w:type="dxa"/>
          </w:tcPr>
          <w:p w14:paraId="481425FC" w14:textId="14CEA363" w:rsidR="004A4C26" w:rsidRPr="005227EC" w:rsidRDefault="00B82C3E" w:rsidP="00B82C3E">
            <w:pPr>
              <w:pStyle w:val="Default"/>
              <w:keepNext/>
              <w:spacing w:after="120"/>
              <w:ind w:left="360" w:right="6"/>
              <w:rPr>
                <w:color w:val="auto"/>
              </w:rPr>
            </w:pPr>
            <w:r w:rsidRPr="005227EC">
              <w:rPr>
                <w:color w:val="auto"/>
              </w:rPr>
              <w:t xml:space="preserve">3. </w:t>
            </w:r>
            <w:r w:rsidR="004A4C26" w:rsidRPr="005227EC">
              <w:rPr>
                <w:color w:val="auto"/>
              </w:rPr>
              <w:t xml:space="preserve">[The implementation of the CMS and its associated processes shall be </w:t>
            </w:r>
            <w:r w:rsidR="004A4C26" w:rsidRPr="005227EC">
              <w:rPr>
                <w:color w:val="auto"/>
              </w:rPr>
              <w:t xml:space="preserve">conducted in accordance with the following principles </w:t>
            </w:r>
            <w:r w:rsidR="0075420B" w:rsidRPr="005227EC">
              <w:rPr>
                <w:color w:val="auto"/>
              </w:rPr>
              <w:t>for the purpose of the application of this measure</w:t>
            </w:r>
            <w:r w:rsidR="004A4C26" w:rsidRPr="005227EC">
              <w:rPr>
                <w:color w:val="auto"/>
              </w:rPr>
              <w:t xml:space="preserve">: </w:t>
            </w:r>
          </w:p>
          <w:p w14:paraId="4801FD14" w14:textId="42C922F3" w:rsidR="004A4C26" w:rsidRPr="005227EC" w:rsidRDefault="004A4C26" w:rsidP="00CB1B49">
            <w:pPr>
              <w:pStyle w:val="Default"/>
              <w:keepNext/>
              <w:numPr>
                <w:ilvl w:val="0"/>
                <w:numId w:val="34"/>
              </w:numPr>
              <w:tabs>
                <w:tab w:val="left" w:pos="1440"/>
              </w:tabs>
              <w:spacing w:after="120"/>
              <w:ind w:left="1422" w:right="6" w:hanging="720"/>
              <w:rPr>
                <w:color w:val="auto"/>
              </w:rPr>
            </w:pPr>
            <w:r w:rsidRPr="005227EC">
              <w:rPr>
                <w:color w:val="auto"/>
                <w:u w:val="single"/>
              </w:rPr>
              <w:t>Effectiveness:</w:t>
            </w:r>
            <w:r w:rsidR="00CB1B49" w:rsidRPr="005227EC">
              <w:rPr>
                <w:color w:val="auto"/>
              </w:rPr>
              <w:t xml:space="preserve"> </w:t>
            </w:r>
            <w:r w:rsidRPr="005227EC">
              <w:rPr>
                <w:color w:val="auto"/>
              </w:rPr>
              <w:t>Effectively serve</w:t>
            </w:r>
            <w:r w:rsidRPr="005227EC">
              <w:rPr>
                <w:color w:val="auto"/>
                <w:u w:val="single"/>
              </w:rPr>
              <w:t xml:space="preserve"> </w:t>
            </w:r>
            <w:r w:rsidRPr="005227EC">
              <w:rPr>
                <w:color w:val="auto"/>
              </w:rPr>
              <w:t>the purpose of this CMM to assess compliance by CCMs and assist the TCC in fulfilling the provisions of Article 14(1)(b) of the Convention;</w:t>
            </w:r>
          </w:p>
          <w:p w14:paraId="0F56BB84" w14:textId="565EB979" w:rsidR="004A4C26" w:rsidRPr="005227EC" w:rsidRDefault="004A4C26" w:rsidP="00094FC7">
            <w:pPr>
              <w:pStyle w:val="Default"/>
              <w:keepNext/>
              <w:numPr>
                <w:ilvl w:val="0"/>
                <w:numId w:val="34"/>
              </w:numPr>
              <w:tabs>
                <w:tab w:val="left" w:pos="1440"/>
              </w:tabs>
              <w:spacing w:after="120"/>
              <w:ind w:left="1440" w:right="6" w:hanging="720"/>
              <w:rPr>
                <w:color w:val="auto"/>
              </w:rPr>
            </w:pPr>
            <w:r w:rsidRPr="005227EC">
              <w:rPr>
                <w:color w:val="auto"/>
                <w:u w:val="single"/>
              </w:rPr>
              <w:t>Efficiency:</w:t>
            </w:r>
            <w:r w:rsidRPr="005227EC">
              <w:rPr>
                <w:color w:val="auto"/>
              </w:rPr>
              <w:t xml:space="preserve"> Avoid unnecessary administrative burden or costs on CCMs, the Commission or the Secretariat and assist </w:t>
            </w:r>
            <w:r w:rsidR="0075420B" w:rsidRPr="005227EC">
              <w:rPr>
                <w:color w:val="auto"/>
              </w:rPr>
              <w:t xml:space="preserve">TCC </w:t>
            </w:r>
            <w:r w:rsidRPr="005227EC">
              <w:rPr>
                <w:color w:val="auto"/>
              </w:rPr>
              <w:t xml:space="preserve">in identifying and </w:t>
            </w:r>
            <w:r w:rsidR="0075420B" w:rsidRPr="005227EC">
              <w:rPr>
                <w:color w:val="auto"/>
              </w:rPr>
              <w:t xml:space="preserve">recommending </w:t>
            </w:r>
            <w:r w:rsidRPr="005227EC">
              <w:rPr>
                <w:color w:val="auto"/>
              </w:rPr>
              <w:t>remov</w:t>
            </w:r>
            <w:r w:rsidR="0075420B" w:rsidRPr="005227EC">
              <w:rPr>
                <w:color w:val="auto"/>
              </w:rPr>
              <w:t>al</w:t>
            </w:r>
            <w:r w:rsidRPr="005227EC">
              <w:rPr>
                <w:color w:val="auto"/>
              </w:rPr>
              <w:t xml:space="preserve"> </w:t>
            </w:r>
            <w:r w:rsidR="0075420B" w:rsidRPr="005227EC">
              <w:rPr>
                <w:color w:val="auto"/>
              </w:rPr>
              <w:t xml:space="preserve">of </w:t>
            </w:r>
            <w:r w:rsidRPr="005227EC">
              <w:rPr>
                <w:color w:val="auto"/>
              </w:rPr>
              <w:t>duplicative reporting obligations; and</w:t>
            </w:r>
          </w:p>
          <w:p w14:paraId="0D6462DD" w14:textId="452D02F5" w:rsidR="004A4C26" w:rsidRPr="00CB1B49" w:rsidRDefault="004A4C26" w:rsidP="00094FC7">
            <w:pPr>
              <w:pStyle w:val="Default"/>
              <w:keepNext/>
              <w:numPr>
                <w:ilvl w:val="0"/>
                <w:numId w:val="34"/>
              </w:numPr>
              <w:tabs>
                <w:tab w:val="left" w:pos="1440"/>
              </w:tabs>
              <w:spacing w:after="120"/>
              <w:ind w:left="1440" w:right="6" w:hanging="720"/>
              <w:rPr>
                <w:color w:val="auto"/>
              </w:rPr>
            </w:pPr>
            <w:r>
              <w:rPr>
                <w:color w:val="FF0000"/>
                <w:u w:val="single"/>
              </w:rPr>
              <w:t xml:space="preserve">Fairness: </w:t>
            </w:r>
            <w:r w:rsidRPr="00CB1B49">
              <w:rPr>
                <w:color w:val="auto"/>
              </w:rPr>
              <w:t>Promote fairness, including by</w:t>
            </w:r>
            <w:r w:rsidRPr="00CB1B49">
              <w:rPr>
                <w:strike/>
                <w:color w:val="auto"/>
              </w:rPr>
              <w:t>:</w:t>
            </w:r>
            <w:r w:rsidRPr="00CB1B49">
              <w:rPr>
                <w:color w:val="auto"/>
              </w:rPr>
              <w:t xml:space="preserve"> ensuring that CCMs are:</w:t>
            </w:r>
          </w:p>
          <w:p w14:paraId="5F317CB1" w14:textId="6AD744FF"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informed of their obligations and associated performance expectations;</w:t>
            </w:r>
          </w:p>
          <w:p w14:paraId="08898C4A" w14:textId="77777777"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informed of any potential non-compliance with their obligations;</w:t>
            </w:r>
          </w:p>
          <w:p w14:paraId="1FD79B45" w14:textId="77777777"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given reasonable time and opportunity to respond to such potential non-compliance;</w:t>
            </w:r>
          </w:p>
          <w:p w14:paraId="2D6C7C3C" w14:textId="5F7EDC3A"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able to participate adequately in the process and state their views;</w:t>
            </w:r>
          </w:p>
          <w:p w14:paraId="35E6DF4A" w14:textId="20D38500"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 xml:space="preserve">engaged in decision-making based on a factual assessment of available information; </w:t>
            </w:r>
          </w:p>
          <w:p w14:paraId="7510FD62" w14:textId="7B33B242" w:rsidR="004A4C26" w:rsidRPr="00CB1B49" w:rsidRDefault="004A4C26" w:rsidP="008A2CEB">
            <w:pPr>
              <w:pStyle w:val="Default"/>
              <w:keepNext/>
              <w:numPr>
                <w:ilvl w:val="0"/>
                <w:numId w:val="15"/>
              </w:numPr>
              <w:tabs>
                <w:tab w:val="left" w:pos="951"/>
                <w:tab w:val="left" w:pos="1800"/>
              </w:tabs>
              <w:ind w:left="1800" w:right="6"/>
            </w:pPr>
            <w:r w:rsidRPr="00CB1B49">
              <w:rPr>
                <w:color w:val="auto"/>
              </w:rPr>
              <w:t xml:space="preserve">given the right to review any assessments </w:t>
            </w:r>
            <w:r w:rsidRPr="00CB1B49">
              <w:t>made.</w:t>
            </w:r>
          </w:p>
          <w:p w14:paraId="4995DA19" w14:textId="6F9EBBD1" w:rsidR="004A4C26" w:rsidRPr="005227EC" w:rsidRDefault="00CB1B49" w:rsidP="00CB1B49">
            <w:pPr>
              <w:pStyle w:val="Default"/>
              <w:keepNext/>
              <w:numPr>
                <w:ilvl w:val="0"/>
                <w:numId w:val="34"/>
              </w:numPr>
              <w:spacing w:after="120"/>
              <w:ind w:left="1512" w:right="6" w:hanging="810"/>
              <w:rPr>
                <w:bCs/>
              </w:rPr>
            </w:pPr>
            <w:r w:rsidRPr="005227EC">
              <w:rPr>
                <w:bCs/>
                <w:color w:val="auto"/>
                <w:u w:val="single"/>
              </w:rPr>
              <w:t>Cooperation towards Compliance:</w:t>
            </w:r>
            <w:r w:rsidRPr="005227EC">
              <w:rPr>
                <w:bCs/>
                <w:color w:val="auto"/>
              </w:rPr>
              <w:t xml:space="preserve"> </w:t>
            </w:r>
            <w:r w:rsidR="004A4C26" w:rsidRPr="005227EC">
              <w:rPr>
                <w:bCs/>
                <w:color w:val="auto"/>
              </w:rPr>
              <w:t xml:space="preserve">Promote a supportive, collaborative, and non-adversarial approach where possible, with the aim of ensuring long-term compliance, including considering capacity assistance needs or other </w:t>
            </w:r>
            <w:r w:rsidRPr="005227EC">
              <w:rPr>
                <w:bCs/>
                <w:color w:val="auto"/>
              </w:rPr>
              <w:t>q</w:t>
            </w:r>
            <w:r w:rsidR="004A4C26" w:rsidRPr="005227EC">
              <w:rPr>
                <w:bCs/>
                <w:color w:val="auto"/>
              </w:rPr>
              <w:t xml:space="preserve">uality </w:t>
            </w:r>
            <w:r w:rsidRPr="005227EC">
              <w:rPr>
                <w:bCs/>
                <w:color w:val="auto"/>
              </w:rPr>
              <w:t>improvement and c</w:t>
            </w:r>
            <w:r w:rsidR="004A4C26" w:rsidRPr="005227EC">
              <w:rPr>
                <w:bCs/>
                <w:color w:val="auto"/>
              </w:rPr>
              <w:t xml:space="preserve">orrective action.] </w:t>
            </w:r>
          </w:p>
        </w:tc>
        <w:tc>
          <w:tcPr>
            <w:tcW w:w="1309" w:type="dxa"/>
          </w:tcPr>
          <w:p w14:paraId="3D083B3A" w14:textId="77777777" w:rsidR="004A4C26" w:rsidRPr="002E52B0" w:rsidRDefault="002E52B0" w:rsidP="008A2CEB">
            <w:pPr>
              <w:keepNext/>
              <w:autoSpaceDE w:val="0"/>
              <w:autoSpaceDN w:val="0"/>
              <w:adjustRightInd w:val="0"/>
              <w:ind w:right="6"/>
              <w:rPr>
                <w:color w:val="ED7D31" w:themeColor="accent2"/>
              </w:rPr>
            </w:pPr>
            <w:r w:rsidRPr="002E52B0">
              <w:rPr>
                <w:color w:val="ED7D31" w:themeColor="accent2"/>
              </w:rPr>
              <w:t>ORANGE</w:t>
            </w:r>
          </w:p>
          <w:p w14:paraId="28BDAEBB" w14:textId="77777777" w:rsidR="002E52B0" w:rsidRPr="002E52B0" w:rsidRDefault="002E52B0" w:rsidP="008A2CEB">
            <w:pPr>
              <w:keepNext/>
              <w:autoSpaceDE w:val="0"/>
              <w:autoSpaceDN w:val="0"/>
              <w:adjustRightInd w:val="0"/>
              <w:ind w:right="6"/>
              <w:rPr>
                <w:color w:val="ED7D31" w:themeColor="accent2"/>
              </w:rPr>
            </w:pPr>
          </w:p>
          <w:p w14:paraId="77B3D09A" w14:textId="74626692" w:rsidR="002E52B0" w:rsidRPr="00C87A6B" w:rsidRDefault="002E52B0" w:rsidP="008A2CEB">
            <w:pPr>
              <w:keepNext/>
              <w:autoSpaceDE w:val="0"/>
              <w:autoSpaceDN w:val="0"/>
              <w:adjustRightInd w:val="0"/>
              <w:ind w:right="6"/>
            </w:pPr>
            <w:r w:rsidRPr="002E52B0">
              <w:rPr>
                <w:color w:val="ED7D31" w:themeColor="accent2"/>
              </w:rPr>
              <w:t>FFA is looking at revised language for 3 (iii)</w:t>
            </w:r>
          </w:p>
        </w:tc>
      </w:tr>
    </w:tbl>
    <w:p w14:paraId="2FC79296" w14:textId="77777777" w:rsidR="004A4C26" w:rsidRPr="00702D09" w:rsidRDefault="004A4C26" w:rsidP="004E539A">
      <w:pPr>
        <w:pStyle w:val="Default"/>
        <w:tabs>
          <w:tab w:val="left" w:pos="720"/>
        </w:tabs>
        <w:spacing w:after="120"/>
        <w:ind w:right="4"/>
        <w:rPr>
          <w:b/>
        </w:rPr>
      </w:pPr>
    </w:p>
    <w:p w14:paraId="15757A64" w14:textId="683B80E2" w:rsidR="00941EF6" w:rsidRDefault="00941EF6">
      <w:pPr>
        <w:spacing w:after="160" w:line="259" w:lineRule="auto"/>
        <w:rPr>
          <w:rFonts w:eastAsia="Calibri"/>
          <w:b/>
          <w:bCs/>
          <w:color w:val="000000"/>
          <w:u w:val="single"/>
          <w:lang w:eastAsia="en-US"/>
        </w:rPr>
      </w:pPr>
      <w:r>
        <w:rPr>
          <w:b/>
          <w:bCs/>
          <w:u w:val="single"/>
        </w:rPr>
        <w:br w:type="page"/>
      </w:r>
    </w:p>
    <w:p w14:paraId="467A8552" w14:textId="75F6BB1F" w:rsidR="00997B5B" w:rsidRDefault="000A7BA3" w:rsidP="00D21BBF">
      <w:pPr>
        <w:pStyle w:val="Default"/>
        <w:spacing w:after="120"/>
        <w:ind w:right="4"/>
        <w:rPr>
          <w:b/>
          <w:bCs/>
          <w:u w:val="single"/>
        </w:rPr>
      </w:pPr>
      <w:r>
        <w:rPr>
          <w:b/>
          <w:bCs/>
          <w:u w:val="single"/>
        </w:rPr>
        <w:lastRenderedPageBreak/>
        <w:t>Section III</w:t>
      </w:r>
      <w:r w:rsidR="00997B5B" w:rsidRPr="00997FA1">
        <w:rPr>
          <w:b/>
          <w:bCs/>
          <w:u w:val="single"/>
        </w:rPr>
        <w:t xml:space="preserve"> - Scope and application </w:t>
      </w:r>
    </w:p>
    <w:p w14:paraId="65598842" w14:textId="1234C7A5" w:rsidR="00997B5B" w:rsidRDefault="00997B5B" w:rsidP="00D21BBF">
      <w:pPr>
        <w:pStyle w:val="Default"/>
        <w:spacing w:after="120"/>
        <w:ind w:right="4"/>
        <w:rPr>
          <w:u w:val="single"/>
        </w:rPr>
      </w:pPr>
    </w:p>
    <w:tbl>
      <w:tblPr>
        <w:tblStyle w:val="TableGrid"/>
        <w:tblW w:w="9067" w:type="dxa"/>
        <w:tblLook w:val="04A0" w:firstRow="1" w:lastRow="0" w:firstColumn="1" w:lastColumn="0" w:noHBand="0" w:noVBand="1"/>
      </w:tblPr>
      <w:tblGrid>
        <w:gridCol w:w="7625"/>
        <w:gridCol w:w="1442"/>
      </w:tblGrid>
      <w:tr w:rsidR="00E7696F" w14:paraId="251E3B62" w14:textId="77777777" w:rsidTr="001C5B39">
        <w:trPr>
          <w:tblHeader/>
        </w:trPr>
        <w:tc>
          <w:tcPr>
            <w:tcW w:w="7668" w:type="dxa"/>
            <w:shd w:val="clear" w:color="auto" w:fill="F2F2F2" w:themeFill="background1" w:themeFillShade="F2"/>
          </w:tcPr>
          <w:p w14:paraId="6715F0A4" w14:textId="5EAD9AD5" w:rsidR="00E7696F" w:rsidRPr="00997FA1" w:rsidRDefault="00E7696F" w:rsidP="00941EF6">
            <w:pPr>
              <w:pStyle w:val="Default"/>
              <w:spacing w:after="120"/>
              <w:ind w:right="4"/>
            </w:pPr>
            <w:r>
              <w:rPr>
                <w:b/>
                <w:iCs/>
              </w:rPr>
              <w:t>Draft</w:t>
            </w:r>
            <w:r w:rsidR="000F1DB1">
              <w:rPr>
                <w:b/>
                <w:iCs/>
              </w:rPr>
              <w:t xml:space="preserve"> CMM text</w:t>
            </w:r>
          </w:p>
        </w:tc>
        <w:tc>
          <w:tcPr>
            <w:tcW w:w="1399" w:type="dxa"/>
            <w:shd w:val="clear" w:color="auto" w:fill="F2F2F2" w:themeFill="background1" w:themeFillShade="F2"/>
          </w:tcPr>
          <w:p w14:paraId="4FBDAF1A" w14:textId="75ECA325" w:rsidR="00E7696F" w:rsidRPr="00E7696F" w:rsidRDefault="00E7696F" w:rsidP="00941EF6">
            <w:pPr>
              <w:pStyle w:val="Default"/>
              <w:spacing w:after="120"/>
              <w:ind w:right="4"/>
            </w:pPr>
            <w:r>
              <w:rPr>
                <w:b/>
                <w:iCs/>
                <w:color w:val="auto"/>
              </w:rPr>
              <w:t>Notes</w:t>
            </w:r>
          </w:p>
        </w:tc>
      </w:tr>
      <w:tr w:rsidR="00E7696F" w14:paraId="15A60ADE" w14:textId="28D52487" w:rsidTr="001C5B39">
        <w:tc>
          <w:tcPr>
            <w:tcW w:w="7668" w:type="dxa"/>
          </w:tcPr>
          <w:p w14:paraId="166AAE1B" w14:textId="2920C4B3" w:rsidR="00E7696F" w:rsidRDefault="00E7696F" w:rsidP="000E553D">
            <w:pPr>
              <w:pStyle w:val="Default"/>
              <w:numPr>
                <w:ilvl w:val="0"/>
                <w:numId w:val="2"/>
              </w:numPr>
              <w:spacing w:after="120"/>
              <w:ind w:left="0" w:right="4" w:firstLine="0"/>
              <w:rPr>
                <w:u w:val="single"/>
              </w:rPr>
            </w:pPr>
            <w:r w:rsidRPr="00997FA1">
              <w:t>The Commission, with the assistance of the Technical and Compliance Committee (TCC) shall evaluate CCMs’ compliance with the obligations arising under the Convention and the CMMs adopted by the Commission and ident</w:t>
            </w:r>
            <w:r>
              <w:t>ify instances of CCM non-compliance, in accordance with the approach set out in this section.</w:t>
            </w:r>
          </w:p>
        </w:tc>
        <w:tc>
          <w:tcPr>
            <w:tcW w:w="1399" w:type="dxa"/>
          </w:tcPr>
          <w:p w14:paraId="34EB9970" w14:textId="68FD0D95" w:rsidR="00E7696F" w:rsidRPr="00F57C0F" w:rsidRDefault="00F57C0F" w:rsidP="00D21BBF">
            <w:pPr>
              <w:pStyle w:val="Default"/>
              <w:spacing w:after="120"/>
              <w:ind w:right="4"/>
              <w:rPr>
                <w:color w:val="0070C0"/>
              </w:rPr>
            </w:pPr>
            <w:r w:rsidRPr="00481A7E">
              <w:rPr>
                <w:color w:val="00B050"/>
              </w:rPr>
              <w:t>No comment</w:t>
            </w:r>
          </w:p>
        </w:tc>
      </w:tr>
      <w:tr w:rsidR="00E7696F" w14:paraId="58E728B3" w14:textId="2434F187" w:rsidTr="001C5B39">
        <w:tc>
          <w:tcPr>
            <w:tcW w:w="7668" w:type="dxa"/>
          </w:tcPr>
          <w:p w14:paraId="1DFB9DF3" w14:textId="2861DA88" w:rsidR="00E7696F" w:rsidRDefault="00BA66EE" w:rsidP="00883F67">
            <w:pPr>
              <w:pStyle w:val="Default"/>
              <w:numPr>
                <w:ilvl w:val="0"/>
                <w:numId w:val="2"/>
              </w:numPr>
              <w:tabs>
                <w:tab w:val="left" w:pos="720"/>
              </w:tabs>
              <w:spacing w:after="120"/>
              <w:ind w:left="0" w:right="4" w:firstLine="0"/>
              <w:rPr>
                <w:u w:val="single"/>
              </w:rPr>
            </w:pPr>
            <w:r>
              <w:rPr>
                <w:color w:val="FF0000"/>
              </w:rPr>
              <w:t xml:space="preserve"> </w:t>
            </w:r>
            <w:r w:rsidR="00883F67">
              <w:rPr>
                <w:color w:val="FF0000"/>
              </w:rPr>
              <w:t>[</w:t>
            </w:r>
            <w:r w:rsidR="00E7696F">
              <w:t xml:space="preserve">The CMS </w:t>
            </w:r>
            <w:r w:rsidR="00E7696F" w:rsidRPr="00895C51">
              <w:t>shall recognise</w:t>
            </w:r>
            <w:r w:rsidR="00E7696F">
              <w:t xml:space="preserve"> and shall not prejudice</w:t>
            </w:r>
            <w:r w:rsidR="00E7696F" w:rsidRPr="00895C51">
              <w:t xml:space="preserve"> the rights, jurisdiction and duties of </w:t>
            </w:r>
            <w:r w:rsidR="00E7696F">
              <w:t>coastal States</w:t>
            </w:r>
            <w:r w:rsidR="00E7696F" w:rsidRPr="00895C51">
              <w:t xml:space="preserve"> to </w:t>
            </w:r>
            <w:r w:rsidR="00E7696F">
              <w:t xml:space="preserve">adopt and </w:t>
            </w:r>
            <w:r w:rsidR="00E7696F" w:rsidRPr="00895C51">
              <w:t>enforce its national laws or to take more stringent measures in accordance with its national laws, consistent with that CCM’s international obligations.</w:t>
            </w:r>
            <w:r w:rsidR="00883F67">
              <w:rPr>
                <w:color w:val="FF0000"/>
              </w:rPr>
              <w:t>]</w:t>
            </w:r>
            <w:r w:rsidR="00E7696F" w:rsidRPr="00895C51">
              <w:t xml:space="preserve"> </w:t>
            </w:r>
          </w:p>
        </w:tc>
        <w:tc>
          <w:tcPr>
            <w:tcW w:w="1399" w:type="dxa"/>
          </w:tcPr>
          <w:p w14:paraId="4CBAEB89" w14:textId="2B698364" w:rsidR="00883F67" w:rsidRPr="000572D9" w:rsidRDefault="000572D9" w:rsidP="00883F67">
            <w:pPr>
              <w:pStyle w:val="Default"/>
              <w:tabs>
                <w:tab w:val="left" w:pos="720"/>
              </w:tabs>
              <w:ind w:right="6"/>
              <w:rPr>
                <w:color w:val="FF0000"/>
              </w:rPr>
            </w:pPr>
            <w:r w:rsidRPr="000572D9">
              <w:rPr>
                <w:color w:val="FF0000"/>
              </w:rPr>
              <w:t>No agreement.</w:t>
            </w:r>
          </w:p>
          <w:p w14:paraId="7BBF0BCB" w14:textId="2E249E3E" w:rsidR="00E7696F" w:rsidRPr="002D28B2" w:rsidRDefault="00E00556" w:rsidP="00883F67">
            <w:pPr>
              <w:pStyle w:val="Default"/>
              <w:tabs>
                <w:tab w:val="left" w:pos="720"/>
              </w:tabs>
              <w:ind w:right="6"/>
            </w:pPr>
            <w:r w:rsidRPr="000572D9">
              <w:rPr>
                <w:color w:val="FF0000"/>
              </w:rPr>
              <w:t>Tasking group made</w:t>
            </w:r>
            <w:r w:rsidR="00883F67" w:rsidRPr="000572D9">
              <w:rPr>
                <w:color w:val="FF0000"/>
              </w:rPr>
              <w:t xml:space="preserve"> progress </w:t>
            </w:r>
            <w:r w:rsidR="000572D9" w:rsidRPr="000572D9">
              <w:rPr>
                <w:color w:val="FF0000"/>
              </w:rPr>
              <w:t>but no agreement reached.</w:t>
            </w:r>
            <w:r w:rsidR="00883F67" w:rsidRPr="000572D9">
              <w:rPr>
                <w:color w:val="FF0000"/>
              </w:rPr>
              <w:t xml:space="preserve"> </w:t>
            </w:r>
          </w:p>
        </w:tc>
      </w:tr>
      <w:tr w:rsidR="00820157" w14:paraId="383BF1FF" w14:textId="77777777" w:rsidTr="001C5B39">
        <w:tc>
          <w:tcPr>
            <w:tcW w:w="7668" w:type="dxa"/>
          </w:tcPr>
          <w:p w14:paraId="1BC65864" w14:textId="7BFECF15" w:rsidR="00820157" w:rsidRPr="00C83716" w:rsidRDefault="00820157" w:rsidP="00820157">
            <w:pPr>
              <w:pStyle w:val="Default"/>
              <w:spacing w:after="120"/>
              <w:ind w:right="4"/>
              <w:rPr>
                <w:b/>
                <w:color w:val="FF0000"/>
                <w:u w:val="single"/>
              </w:rPr>
            </w:pPr>
            <w:r w:rsidRPr="00C83716">
              <w:rPr>
                <w:b/>
                <w:color w:val="FF0000"/>
                <w:u w:val="single"/>
              </w:rPr>
              <w:t xml:space="preserve">ALT </w:t>
            </w:r>
            <w:r w:rsidR="00BA66EE">
              <w:rPr>
                <w:b/>
                <w:color w:val="FF0000"/>
                <w:u w:val="single"/>
              </w:rPr>
              <w:t>1</w:t>
            </w:r>
            <w:r w:rsidRPr="00C83716">
              <w:rPr>
                <w:b/>
                <w:color w:val="FF0000"/>
                <w:u w:val="single"/>
              </w:rPr>
              <w:t>:</w:t>
            </w:r>
          </w:p>
          <w:p w14:paraId="2AFCAA4F" w14:textId="6CBF5A1A" w:rsidR="00820157" w:rsidRDefault="00820157" w:rsidP="00820157">
            <w:pPr>
              <w:pStyle w:val="Default"/>
              <w:tabs>
                <w:tab w:val="left" w:pos="792"/>
              </w:tabs>
              <w:spacing w:after="120"/>
              <w:ind w:right="4"/>
              <w:rPr>
                <w:color w:val="FF0000"/>
              </w:rPr>
            </w:pPr>
            <w:r>
              <w:rPr>
                <w:color w:val="FF0000"/>
              </w:rPr>
              <w:t xml:space="preserve">5. </w:t>
            </w:r>
            <w:r w:rsidRPr="0001189D">
              <w:rPr>
                <w:color w:val="FF0000"/>
              </w:rPr>
              <w:t>[</w:t>
            </w:r>
            <w:r w:rsidRPr="00820157">
              <w:rPr>
                <w:color w:val="auto"/>
              </w:rPr>
              <w:t xml:space="preserve">The </w:t>
            </w:r>
            <w:r w:rsidRPr="00BF3903">
              <w:rPr>
                <w:color w:val="auto"/>
              </w:rPr>
              <w:t xml:space="preserve">CMS </w:t>
            </w:r>
            <w:r w:rsidR="0075420B" w:rsidRPr="00BF3903">
              <w:rPr>
                <w:color w:val="auto"/>
              </w:rPr>
              <w:t>(</w:t>
            </w:r>
            <w:r w:rsidRPr="00BF3903">
              <w:rPr>
                <w:color w:val="auto"/>
              </w:rPr>
              <w:t>shall recognise</w:t>
            </w:r>
            <w:r w:rsidR="0075420B" w:rsidRPr="00BF3903">
              <w:rPr>
                <w:color w:val="auto"/>
              </w:rPr>
              <w:t>)</w:t>
            </w:r>
            <w:r w:rsidRPr="00BF3903">
              <w:rPr>
                <w:color w:val="auto"/>
              </w:rPr>
              <w:t xml:space="preserve"> an</w:t>
            </w:r>
            <w:r w:rsidRPr="00820157">
              <w:rPr>
                <w:color w:val="auto"/>
              </w:rPr>
              <w:t xml:space="preserve">d shall not prejudice the </w:t>
            </w:r>
            <w:r w:rsidR="0075420B" w:rsidRPr="00BF3903">
              <w:rPr>
                <w:color w:val="FF0000"/>
                <w:u w:val="single"/>
              </w:rPr>
              <w:t>sovereign</w:t>
            </w:r>
            <w:r w:rsidR="0075420B">
              <w:rPr>
                <w:color w:val="auto"/>
              </w:rPr>
              <w:t xml:space="preserve"> </w:t>
            </w:r>
            <w:r w:rsidRPr="00820157">
              <w:rPr>
                <w:color w:val="auto"/>
              </w:rPr>
              <w:t xml:space="preserve">rights, jurisdiction and duties of </w:t>
            </w:r>
            <w:r w:rsidRPr="00820157">
              <w:rPr>
                <w:color w:val="FF0000"/>
                <w:u w:val="single"/>
              </w:rPr>
              <w:t xml:space="preserve">all CCMs, including the sovereign rights of </w:t>
            </w:r>
            <w:r w:rsidRPr="00820157">
              <w:rPr>
                <w:color w:val="auto"/>
              </w:rPr>
              <w:t>coastal States</w:t>
            </w:r>
            <w:r w:rsidRPr="00820157">
              <w:rPr>
                <w:color w:val="FF0000"/>
                <w:u w:val="single"/>
              </w:rPr>
              <w:t>,</w:t>
            </w:r>
            <w:r w:rsidRPr="00820157">
              <w:rPr>
                <w:color w:val="auto"/>
              </w:rPr>
              <w:t xml:space="preserve"> to adopt and enforce its national laws or to take more stringent measures in accordance with its national laws, consistent with that CCM’s international obligations.</w:t>
            </w:r>
            <w:r w:rsidRPr="0001189D">
              <w:rPr>
                <w:color w:val="FF0000"/>
              </w:rPr>
              <w:t>]</w:t>
            </w:r>
          </w:p>
        </w:tc>
        <w:tc>
          <w:tcPr>
            <w:tcW w:w="1399" w:type="dxa"/>
          </w:tcPr>
          <w:p w14:paraId="5BBBC209" w14:textId="77777777" w:rsidR="00820157" w:rsidRDefault="00820157" w:rsidP="00883F67">
            <w:pPr>
              <w:pStyle w:val="Default"/>
              <w:tabs>
                <w:tab w:val="left" w:pos="720"/>
              </w:tabs>
              <w:ind w:right="6"/>
              <w:rPr>
                <w:color w:val="FF0000"/>
              </w:rPr>
            </w:pPr>
            <w:r>
              <w:rPr>
                <w:color w:val="FF0000"/>
              </w:rPr>
              <w:t>Alternative proposal</w:t>
            </w:r>
          </w:p>
          <w:p w14:paraId="4F899248" w14:textId="77777777" w:rsidR="002E52B0" w:rsidRDefault="002E52B0" w:rsidP="00883F67">
            <w:pPr>
              <w:pStyle w:val="Default"/>
              <w:tabs>
                <w:tab w:val="left" w:pos="720"/>
              </w:tabs>
              <w:ind w:right="6"/>
              <w:rPr>
                <w:color w:val="FF0000"/>
              </w:rPr>
            </w:pPr>
          </w:p>
          <w:p w14:paraId="3A1E51FC" w14:textId="08F95179" w:rsidR="0075420B" w:rsidRPr="000572D9" w:rsidRDefault="0075420B" w:rsidP="00883F67">
            <w:pPr>
              <w:pStyle w:val="Default"/>
              <w:tabs>
                <w:tab w:val="left" w:pos="720"/>
              </w:tabs>
              <w:ind w:right="6"/>
              <w:rPr>
                <w:color w:val="FF0000"/>
              </w:rPr>
            </w:pPr>
            <w:r>
              <w:rPr>
                <w:color w:val="FF0000"/>
              </w:rPr>
              <w:t>alt</w:t>
            </w:r>
            <w:r w:rsidR="008136DC">
              <w:rPr>
                <w:color w:val="FF0000"/>
              </w:rPr>
              <w:t>ernative</w:t>
            </w:r>
            <w:r>
              <w:rPr>
                <w:color w:val="FF0000"/>
              </w:rPr>
              <w:t xml:space="preserve"> language</w:t>
            </w:r>
            <w:r w:rsidR="002E52B0">
              <w:rPr>
                <w:color w:val="FF0000"/>
              </w:rPr>
              <w:t xml:space="preserve"> being considered</w:t>
            </w:r>
            <w:r>
              <w:rPr>
                <w:color w:val="FF0000"/>
              </w:rPr>
              <w:t xml:space="preserve"> </w:t>
            </w:r>
          </w:p>
        </w:tc>
      </w:tr>
      <w:tr w:rsidR="00F174D8" w14:paraId="4937B1DB" w14:textId="77777777" w:rsidTr="001C5B39">
        <w:tc>
          <w:tcPr>
            <w:tcW w:w="7668" w:type="dxa"/>
          </w:tcPr>
          <w:p w14:paraId="4D080430" w14:textId="1F1C1905" w:rsidR="00F174D8" w:rsidRPr="000F1DB1" w:rsidRDefault="00F174D8" w:rsidP="00820157">
            <w:pPr>
              <w:pStyle w:val="Default"/>
              <w:spacing w:after="120"/>
              <w:ind w:right="4"/>
              <w:rPr>
                <w:b/>
                <w:color w:val="FF0000"/>
                <w:u w:val="single"/>
              </w:rPr>
            </w:pPr>
            <w:r w:rsidRPr="000F1DB1">
              <w:rPr>
                <w:b/>
                <w:color w:val="FF0000"/>
                <w:u w:val="single"/>
              </w:rPr>
              <w:t>ALT 2: para 18 of CMM 2017-07</w:t>
            </w:r>
          </w:p>
          <w:p w14:paraId="110E7A3D" w14:textId="1B42D637" w:rsidR="00F174D8" w:rsidRPr="000F1DB1" w:rsidRDefault="007E04E3" w:rsidP="000F1DB1">
            <w:pPr>
              <w:pStyle w:val="Default"/>
              <w:spacing w:after="120"/>
              <w:ind w:right="4"/>
              <w:rPr>
                <w:b/>
                <w:color w:val="auto"/>
                <w:u w:val="single"/>
              </w:rPr>
            </w:pPr>
            <w:r w:rsidRPr="000F1DB1">
              <w:rPr>
                <w:color w:val="auto"/>
                <w:u w:val="single"/>
              </w:rPr>
              <w:t>5. [The CMS shall not prejudice the rights, jurisdiction and duties of any CCM to enforce its national laws or to take more stringent measures in accordance with its national laws, consistent with that CCM’s international obligations.]</w:t>
            </w:r>
            <w:r w:rsidR="000F1DB1">
              <w:rPr>
                <w:color w:val="auto"/>
                <w:u w:val="single"/>
              </w:rPr>
              <w:t xml:space="preserve"> </w:t>
            </w:r>
          </w:p>
        </w:tc>
        <w:tc>
          <w:tcPr>
            <w:tcW w:w="1399" w:type="dxa"/>
          </w:tcPr>
          <w:p w14:paraId="7374218A" w14:textId="50CD0F2D" w:rsidR="00F174D8" w:rsidRPr="000F1DB1" w:rsidRDefault="00F174D8" w:rsidP="00883F67">
            <w:pPr>
              <w:pStyle w:val="Default"/>
              <w:tabs>
                <w:tab w:val="left" w:pos="720"/>
              </w:tabs>
              <w:ind w:right="6"/>
              <w:rPr>
                <w:color w:val="auto"/>
              </w:rPr>
            </w:pPr>
            <w:r w:rsidRPr="000F1DB1">
              <w:rPr>
                <w:color w:val="auto"/>
              </w:rPr>
              <w:t xml:space="preserve">Canada – revert to CMM 2017-07 </w:t>
            </w:r>
            <w:r w:rsidR="00BF3903" w:rsidRPr="000F1DB1">
              <w:rPr>
                <w:color w:val="auto"/>
              </w:rPr>
              <w:t>para 18</w:t>
            </w:r>
          </w:p>
        </w:tc>
      </w:tr>
      <w:tr w:rsidR="00DC7E30" w14:paraId="4F201B10" w14:textId="77777777" w:rsidTr="001C5B39">
        <w:tc>
          <w:tcPr>
            <w:tcW w:w="7668" w:type="dxa"/>
          </w:tcPr>
          <w:p w14:paraId="102AF0B7" w14:textId="010353D6" w:rsidR="00DC7E30" w:rsidRPr="000F1DB1" w:rsidRDefault="00DC7E30" w:rsidP="00DC7E30">
            <w:pPr>
              <w:pStyle w:val="Default"/>
              <w:spacing w:after="120"/>
              <w:ind w:right="4"/>
              <w:rPr>
                <w:color w:val="auto"/>
              </w:rPr>
            </w:pPr>
            <w:r w:rsidRPr="000F1DB1">
              <w:rPr>
                <w:color w:val="auto"/>
              </w:rPr>
              <w:t xml:space="preserve">6. Each year, the Commission shall </w:t>
            </w:r>
            <w:r w:rsidR="00C05506" w:rsidRPr="000F1DB1">
              <w:rPr>
                <w:color w:val="auto"/>
              </w:rPr>
              <w:t xml:space="preserve">update </w:t>
            </w:r>
            <w:r w:rsidRPr="000F1DB1">
              <w:rPr>
                <w:color w:val="auto"/>
              </w:rPr>
              <w:t>what obligations shall be assessed in the following year</w:t>
            </w:r>
            <w:r w:rsidR="00C05506" w:rsidRPr="000F1DB1">
              <w:rPr>
                <w:color w:val="auto"/>
              </w:rPr>
              <w:t xml:space="preserve"> </w:t>
            </w:r>
            <w:r w:rsidRPr="000F1DB1">
              <w:rPr>
                <w:color w:val="auto"/>
              </w:rPr>
              <w:t>using a risk-based approach</w:t>
            </w:r>
            <w:r w:rsidR="00C05506" w:rsidRPr="000F1DB1">
              <w:rPr>
                <w:color w:val="auto"/>
              </w:rPr>
              <w:t>, once developed and agreed</w:t>
            </w:r>
            <w:r w:rsidRPr="000F1DB1">
              <w:rPr>
                <w:color w:val="auto"/>
              </w:rPr>
              <w:t xml:space="preserve">.  </w:t>
            </w:r>
            <w:r w:rsidR="00C05506" w:rsidRPr="000F1DB1">
              <w:rPr>
                <w:color w:val="auto"/>
              </w:rPr>
              <w:t xml:space="preserve">Until this risk-based approach is developed, the Commission shall take </w:t>
            </w:r>
            <w:r w:rsidRPr="000F1DB1">
              <w:rPr>
                <w:color w:val="auto"/>
              </w:rPr>
              <w:t>into account</w:t>
            </w:r>
            <w:r w:rsidR="00C05506" w:rsidRPr="000F1DB1">
              <w:rPr>
                <w:color w:val="auto"/>
              </w:rPr>
              <w:t xml:space="preserve"> the following factors in considering the obligations to be assessed in the following year</w:t>
            </w:r>
            <w:r w:rsidRPr="000F1DB1">
              <w:rPr>
                <w:color w:val="auto"/>
              </w:rPr>
              <w:t xml:space="preserve">: </w:t>
            </w:r>
          </w:p>
          <w:p w14:paraId="5A6166F5" w14:textId="77777777" w:rsidR="00DC7E30" w:rsidRPr="000F1DB1" w:rsidRDefault="00DC7E30" w:rsidP="00DC7E30">
            <w:pPr>
              <w:pStyle w:val="Default"/>
              <w:tabs>
                <w:tab w:val="left" w:pos="1440"/>
              </w:tabs>
              <w:spacing w:after="120"/>
              <w:ind w:left="1440" w:right="4" w:hanging="720"/>
              <w:rPr>
                <w:color w:val="auto"/>
              </w:rPr>
            </w:pPr>
            <w:r w:rsidRPr="000F1DB1">
              <w:rPr>
                <w:color w:val="auto"/>
              </w:rPr>
              <w:t>(i)</w:t>
            </w:r>
            <w:r w:rsidRPr="000F1DB1">
              <w:rPr>
                <w:color w:val="auto"/>
              </w:rPr>
              <w:tab/>
              <w:t xml:space="preserve">the needs and priorities of the Commission, including those of its subsidiary bodies; </w:t>
            </w:r>
          </w:p>
          <w:p w14:paraId="65B7B3F9" w14:textId="77777777" w:rsidR="00DC7E30" w:rsidRPr="000F1DB1" w:rsidRDefault="00DC7E30" w:rsidP="00DC7E30">
            <w:pPr>
              <w:pStyle w:val="Default"/>
              <w:tabs>
                <w:tab w:val="left" w:pos="1440"/>
              </w:tabs>
              <w:spacing w:after="120"/>
              <w:ind w:left="1440" w:right="4" w:hanging="720"/>
              <w:rPr>
                <w:color w:val="auto"/>
              </w:rPr>
            </w:pPr>
            <w:r w:rsidRPr="000F1DB1">
              <w:rPr>
                <w:color w:val="auto"/>
              </w:rPr>
              <w:t>(ii)</w:t>
            </w:r>
            <w:r w:rsidRPr="000F1DB1">
              <w:rPr>
                <w:color w:val="auto"/>
              </w:rPr>
              <w:tab/>
              <w:t xml:space="preserve">evidence of high percentages of non-compliance or persistent non-compliance by CCMs with specific obligations for multiple years; </w:t>
            </w:r>
          </w:p>
          <w:p w14:paraId="59285711" w14:textId="3594CF8B" w:rsidR="00C05506" w:rsidRPr="000F1DB1" w:rsidRDefault="00DC7E30" w:rsidP="00DC7E30">
            <w:pPr>
              <w:pStyle w:val="Default"/>
              <w:tabs>
                <w:tab w:val="left" w:pos="1440"/>
              </w:tabs>
              <w:spacing w:after="120"/>
              <w:ind w:left="1440" w:right="4" w:hanging="720"/>
              <w:rPr>
                <w:color w:val="auto"/>
              </w:rPr>
            </w:pPr>
            <w:r w:rsidRPr="000F1DB1">
              <w:rPr>
                <w:color w:val="auto"/>
              </w:rPr>
              <w:t>(i</w:t>
            </w:r>
            <w:r w:rsidR="00C05506" w:rsidRPr="000F1DB1">
              <w:rPr>
                <w:color w:val="auto"/>
              </w:rPr>
              <w:t>ii</w:t>
            </w:r>
            <w:r w:rsidRPr="000F1DB1">
              <w:rPr>
                <w:color w:val="auto"/>
              </w:rPr>
              <w:t>)</w:t>
            </w:r>
            <w:r w:rsidRPr="000F1DB1">
              <w:rPr>
                <w:color w:val="auto"/>
              </w:rPr>
              <w:tab/>
            </w:r>
            <w:r w:rsidR="00C05506" w:rsidRPr="000F1DB1">
              <w:rPr>
                <w:color w:val="auto"/>
              </w:rPr>
              <w:t>additional areas identified through the risk-based approach to be developed; and</w:t>
            </w:r>
          </w:p>
          <w:p w14:paraId="4824617F" w14:textId="77777777" w:rsidR="00DC7E30" w:rsidRDefault="00C05506" w:rsidP="00DC7E30">
            <w:pPr>
              <w:pStyle w:val="Default"/>
              <w:tabs>
                <w:tab w:val="left" w:pos="1440"/>
              </w:tabs>
              <w:spacing w:after="120"/>
              <w:ind w:left="1440" w:right="4" w:hanging="720"/>
              <w:rPr>
                <w:color w:val="auto"/>
              </w:rPr>
            </w:pPr>
            <w:r w:rsidRPr="000F1DB1">
              <w:rPr>
                <w:color w:val="auto"/>
              </w:rPr>
              <w:t xml:space="preserve">(iv)        </w:t>
            </w:r>
            <w:r w:rsidR="00DC7E30" w:rsidRPr="000F1DB1">
              <w:rPr>
                <w:color w:val="auto"/>
              </w:rPr>
              <w:t>the potential risks posed by non-compliance by CCMs with CMMs (or collective obligations arising from CMMs) to achieve the objectives of the Convention or specific measures adopted thereunder.</w:t>
            </w:r>
          </w:p>
          <w:p w14:paraId="2646279E" w14:textId="27642677" w:rsidR="001C5B39" w:rsidRPr="000F1DB1" w:rsidRDefault="001C5B39" w:rsidP="00DC7E30">
            <w:pPr>
              <w:pStyle w:val="Default"/>
              <w:tabs>
                <w:tab w:val="left" w:pos="1440"/>
              </w:tabs>
              <w:spacing w:after="120"/>
              <w:ind w:left="1440" w:right="4" w:hanging="720"/>
              <w:rPr>
                <w:color w:val="auto"/>
              </w:rPr>
            </w:pPr>
          </w:p>
        </w:tc>
        <w:tc>
          <w:tcPr>
            <w:tcW w:w="1399" w:type="dxa"/>
          </w:tcPr>
          <w:p w14:paraId="6C6A8FEB" w14:textId="3F17EE60" w:rsidR="00C05506" w:rsidRPr="00481A7E" w:rsidRDefault="00C05506" w:rsidP="00C05506">
            <w:pPr>
              <w:pStyle w:val="Default"/>
              <w:ind w:right="6"/>
              <w:rPr>
                <w:color w:val="FF0000"/>
              </w:rPr>
            </w:pPr>
            <w:r>
              <w:rPr>
                <w:color w:val="70AD47" w:themeColor="accent6"/>
              </w:rPr>
              <w:t>GREEN</w:t>
            </w:r>
          </w:p>
        </w:tc>
      </w:tr>
      <w:tr w:rsidR="005B5123" w14:paraId="2C54B03C" w14:textId="77777777" w:rsidTr="001C5B39">
        <w:tc>
          <w:tcPr>
            <w:tcW w:w="7668" w:type="dxa"/>
          </w:tcPr>
          <w:p w14:paraId="2BEDAFBA" w14:textId="7215916B" w:rsidR="005B5123" w:rsidRDefault="000F1DB1" w:rsidP="005B5123">
            <w:pPr>
              <w:pStyle w:val="Default"/>
              <w:numPr>
                <w:ilvl w:val="0"/>
                <w:numId w:val="31"/>
              </w:numPr>
              <w:spacing w:after="120"/>
              <w:ind w:left="32" w:right="4" w:hanging="32"/>
            </w:pPr>
            <w:r>
              <w:rPr>
                <w:color w:val="FF0000"/>
              </w:rPr>
              <w:lastRenderedPageBreak/>
              <w:t xml:space="preserve"> </w:t>
            </w:r>
            <w:r w:rsidR="005B5123">
              <w:rPr>
                <w:color w:val="FF0000"/>
              </w:rPr>
              <w:t>[</w:t>
            </w:r>
            <w:r w:rsidR="005B5123">
              <w:t>T</w:t>
            </w:r>
            <w:r w:rsidR="005B5123" w:rsidRPr="00895C51">
              <w:t>he Commission shall</w:t>
            </w:r>
            <w:r w:rsidR="005B5123">
              <w:t xml:space="preserve"> undertake an annual assessment of</w:t>
            </w:r>
            <w:r w:rsidR="005B5123" w:rsidRPr="00895C51">
              <w:t xml:space="preserve"> compliance by CCMs during </w:t>
            </w:r>
            <w:r w:rsidR="005B5123" w:rsidRPr="00895C51">
              <w:t>the previous calendar year with</w:t>
            </w:r>
            <w:r w:rsidR="005B5123" w:rsidRPr="00D75208">
              <w:t xml:space="preserve"> </w:t>
            </w:r>
            <w:r w:rsidR="005B5123" w:rsidRPr="00895C51">
              <w:t>the priority obligations</w:t>
            </w:r>
            <w:r w:rsidR="005B5123">
              <w:t xml:space="preserve"> identified under paragraph 6. Such assessment shall be determined based </w:t>
            </w:r>
            <w:r w:rsidR="001B4461">
              <w:t>on</w:t>
            </w:r>
            <w:r w:rsidR="005B5123" w:rsidRPr="00547CEC">
              <w:rPr>
                <w:color w:val="FF0000"/>
              </w:rPr>
              <w:t xml:space="preserve"> </w:t>
            </w:r>
            <w:r w:rsidR="00547CEC">
              <w:rPr>
                <w:color w:val="FF0000"/>
                <w:u w:val="single"/>
              </w:rPr>
              <w:t xml:space="preserve">the following </w:t>
            </w:r>
            <w:r w:rsidR="005B5123">
              <w:t>criteria:</w:t>
            </w:r>
          </w:p>
          <w:p w14:paraId="228BD3FC" w14:textId="52BAFA32" w:rsidR="00260900" w:rsidRPr="00547CEC" w:rsidRDefault="00260900" w:rsidP="00507318">
            <w:pPr>
              <w:pStyle w:val="ListParagraph"/>
              <w:numPr>
                <w:ilvl w:val="0"/>
                <w:numId w:val="33"/>
              </w:numPr>
              <w:spacing w:after="120"/>
              <w:ind w:left="1440"/>
              <w:rPr>
                <w:rFonts w:ascii="Times New Roman" w:eastAsia="Calibri" w:hAnsi="Times New Roman" w:cs="Times New Roman"/>
                <w:color w:val="FF0000"/>
                <w:u w:val="single"/>
              </w:rPr>
            </w:pPr>
            <w:r w:rsidRPr="00547CEC">
              <w:rPr>
                <w:rFonts w:ascii="Times New Roman" w:eastAsia="Calibri" w:hAnsi="Times New Roman" w:cs="Times New Roman"/>
                <w:color w:val="FF0000"/>
                <w:u w:val="single"/>
              </w:rPr>
              <w:t xml:space="preserve">For a CCM-level quantitative limit or collective CCM quantitative limit, such as a limit on fishing capacity, fishing effort, or catch, verifiable data indicating that the limit has not been exceeded. </w:t>
            </w:r>
          </w:p>
          <w:p w14:paraId="78B6D07A" w14:textId="5AC14E72" w:rsidR="00260900" w:rsidRPr="00547CEC" w:rsidRDefault="00260900" w:rsidP="00507318">
            <w:pPr>
              <w:pStyle w:val="Default"/>
              <w:numPr>
                <w:ilvl w:val="0"/>
                <w:numId w:val="33"/>
              </w:numPr>
              <w:ind w:left="1440" w:right="4"/>
              <w:rPr>
                <w:color w:val="FF0000"/>
                <w:u w:val="single"/>
              </w:rPr>
            </w:pPr>
            <w:r w:rsidRPr="00547CEC">
              <w:rPr>
                <w:color w:val="FF0000"/>
                <w:u w:val="single"/>
              </w:rPr>
              <w:t>For other obligations:</w:t>
            </w:r>
          </w:p>
          <w:p w14:paraId="587B42D1" w14:textId="4C825AA2" w:rsidR="005B5123" w:rsidRPr="00507318" w:rsidRDefault="005B5123" w:rsidP="00260900">
            <w:pPr>
              <w:pStyle w:val="Default"/>
              <w:numPr>
                <w:ilvl w:val="1"/>
                <w:numId w:val="22"/>
              </w:numPr>
              <w:spacing w:after="120"/>
              <w:ind w:left="1875" w:right="4" w:hanging="425"/>
            </w:pPr>
            <w:r w:rsidRPr="00F432D7">
              <w:rPr>
                <w:rFonts w:eastAsia="Times New Roman"/>
                <w:color w:val="222222"/>
                <w:lang w:val="en-GB" w:eastAsia="en-GB"/>
              </w:rPr>
              <w:t>Implementation – w</w:t>
            </w:r>
            <w:r w:rsidRPr="00252937">
              <w:rPr>
                <w:rFonts w:eastAsia="Times New Roman"/>
                <w:color w:val="222222"/>
                <w:lang w:val="en-GB" w:eastAsia="en-GB"/>
              </w:rPr>
              <w:t xml:space="preserve">here an obligation applies, the CCM is required to </w:t>
            </w:r>
            <w:r w:rsidRPr="00F432D7">
              <w:rPr>
                <w:rFonts w:eastAsia="Times New Roman"/>
                <w:color w:val="222222"/>
                <w:lang w:val="en-GB" w:eastAsia="en-GB"/>
              </w:rPr>
              <w:t xml:space="preserve">provide </w:t>
            </w:r>
            <w:r w:rsidR="00547CEC">
              <w:rPr>
                <w:rFonts w:eastAsia="Times New Roman"/>
                <w:color w:val="FF0000"/>
                <w:lang w:val="en-GB" w:eastAsia="en-GB"/>
              </w:rPr>
              <w:t>[</w:t>
            </w:r>
            <w:r w:rsidRPr="00F432D7">
              <w:rPr>
                <w:rFonts w:eastAsia="Times New Roman"/>
                <w:color w:val="222222"/>
                <w:lang w:val="en-GB" w:eastAsia="en-GB"/>
              </w:rPr>
              <w:t>evidence</w:t>
            </w:r>
            <w:r w:rsidR="00547CEC">
              <w:rPr>
                <w:rFonts w:eastAsia="Times New Roman"/>
                <w:color w:val="FF0000"/>
                <w:lang w:val="en-GB" w:eastAsia="en-GB"/>
              </w:rPr>
              <w:t xml:space="preserve">] </w:t>
            </w:r>
            <w:r w:rsidR="00547CEC">
              <w:rPr>
                <w:rFonts w:eastAsia="Times New Roman"/>
                <w:color w:val="FF0000"/>
                <w:u w:val="single"/>
                <w:lang w:val="en-GB" w:eastAsia="en-GB"/>
              </w:rPr>
              <w:t>[information showing]</w:t>
            </w:r>
            <w:r w:rsidRPr="00F432D7">
              <w:rPr>
                <w:rFonts w:eastAsia="Times New Roman"/>
                <w:color w:val="222222"/>
                <w:lang w:val="en-GB" w:eastAsia="en-GB"/>
              </w:rPr>
              <w:t xml:space="preserve"> that it has adopted</w:t>
            </w:r>
            <w:r w:rsidRPr="00252937">
              <w:rPr>
                <w:rFonts w:eastAsia="Times New Roman"/>
                <w:color w:val="222222"/>
                <w:lang w:val="en-GB" w:eastAsia="en-GB"/>
              </w:rPr>
              <w:t xml:space="preserve">, in accordance with its own </w:t>
            </w:r>
            <w:r>
              <w:rPr>
                <w:rFonts w:eastAsia="Times New Roman"/>
                <w:color w:val="222222"/>
                <w:lang w:val="en-GB" w:eastAsia="en-GB"/>
              </w:rPr>
              <w:t xml:space="preserve">national </w:t>
            </w:r>
            <w:r w:rsidRPr="00252937">
              <w:rPr>
                <w:rFonts w:eastAsia="Times New Roman"/>
                <w:color w:val="222222"/>
                <w:lang w:val="en-GB" w:eastAsia="en-GB"/>
              </w:rPr>
              <w:t>policies and procedures, binding measure</w:t>
            </w:r>
            <w:r w:rsidRPr="00F432D7">
              <w:rPr>
                <w:rFonts w:eastAsia="Times New Roman"/>
                <w:color w:val="222222"/>
                <w:lang w:val="en-GB" w:eastAsia="en-GB"/>
              </w:rPr>
              <w:t>s that implement that</w:t>
            </w:r>
            <w:r w:rsidRPr="00252937">
              <w:rPr>
                <w:rFonts w:eastAsia="Times New Roman"/>
                <w:color w:val="222222"/>
                <w:lang w:val="en-GB" w:eastAsia="en-GB"/>
              </w:rPr>
              <w:t xml:space="preserve"> obligation;</w:t>
            </w:r>
            <w:r>
              <w:rPr>
                <w:rFonts w:eastAsia="Times New Roman"/>
                <w:color w:val="222222"/>
                <w:lang w:val="en-GB" w:eastAsia="en-GB"/>
              </w:rPr>
              <w:t xml:space="preserve"> and</w:t>
            </w:r>
          </w:p>
          <w:p w14:paraId="3B9E7B0B" w14:textId="30D59569" w:rsidR="005B5123" w:rsidRPr="00404FFC" w:rsidRDefault="005B5123" w:rsidP="005B5123">
            <w:pPr>
              <w:pStyle w:val="Default"/>
              <w:numPr>
                <w:ilvl w:val="1"/>
                <w:numId w:val="22"/>
              </w:numPr>
              <w:spacing w:after="120"/>
              <w:ind w:left="1875" w:right="4" w:hanging="425"/>
            </w:pPr>
            <w:r w:rsidRPr="00547CEC">
              <w:rPr>
                <w:rFonts w:eastAsia="Times New Roman"/>
                <w:strike/>
                <w:color w:val="FF0000"/>
                <w:lang w:val="en-GB" w:eastAsia="en-GB"/>
              </w:rPr>
              <w:t>Follow through on Compliance Outcomes</w:t>
            </w:r>
            <w:r w:rsidRPr="00547CEC">
              <w:rPr>
                <w:rFonts w:eastAsia="Times New Roman"/>
                <w:color w:val="FF0000"/>
                <w:lang w:val="en-GB" w:eastAsia="en-GB"/>
              </w:rPr>
              <w:t xml:space="preserve"> </w:t>
            </w:r>
            <w:r w:rsidR="00547CEC">
              <w:rPr>
                <w:rFonts w:eastAsia="Times New Roman"/>
                <w:color w:val="FF0000"/>
                <w:u w:val="single"/>
                <w:lang w:val="en-GB" w:eastAsia="en-GB"/>
              </w:rPr>
              <w:t xml:space="preserve">Monitor and ensure compliance </w:t>
            </w:r>
            <w:r w:rsidRPr="00507318">
              <w:rPr>
                <w:rFonts w:eastAsia="Times New Roman"/>
                <w:color w:val="222222"/>
                <w:lang w:val="en-GB" w:eastAsia="en-GB"/>
              </w:rPr>
              <w:t xml:space="preserve">– the CCM is required to provide </w:t>
            </w:r>
            <w:r w:rsidRPr="00547CEC">
              <w:rPr>
                <w:rFonts w:eastAsia="Times New Roman"/>
                <w:strike/>
                <w:color w:val="FF0000"/>
                <w:lang w:val="en-GB" w:eastAsia="en-GB"/>
              </w:rPr>
              <w:t>evidence</w:t>
            </w:r>
            <w:r w:rsidRPr="00507318">
              <w:rPr>
                <w:rFonts w:eastAsia="Times New Roman"/>
                <w:color w:val="222222"/>
                <w:lang w:val="en-GB" w:eastAsia="en-GB"/>
              </w:rPr>
              <w:t xml:space="preserve"> </w:t>
            </w:r>
            <w:r w:rsidR="00547CEC">
              <w:rPr>
                <w:rFonts w:eastAsia="Times New Roman"/>
                <w:color w:val="FF0000"/>
                <w:u w:val="single"/>
                <w:lang w:val="en-GB" w:eastAsia="en-GB"/>
              </w:rPr>
              <w:t xml:space="preserve">information showing </w:t>
            </w:r>
            <w:r w:rsidRPr="00507318">
              <w:rPr>
                <w:rFonts w:eastAsia="Times New Roman"/>
                <w:color w:val="222222"/>
                <w:lang w:val="en-GB" w:eastAsia="en-GB"/>
              </w:rPr>
              <w:t xml:space="preserve">that it has a system or procedures to monitor compliance of vessels </w:t>
            </w:r>
            <w:r w:rsidR="00547CEC">
              <w:rPr>
                <w:rFonts w:eastAsia="Times New Roman"/>
                <w:color w:val="FF0000"/>
                <w:u w:val="single"/>
                <w:lang w:val="en-GB" w:eastAsia="en-GB"/>
              </w:rPr>
              <w:t xml:space="preserve">and persons </w:t>
            </w:r>
            <w:r w:rsidRPr="00507318">
              <w:rPr>
                <w:rFonts w:eastAsia="Times New Roman"/>
                <w:color w:val="222222"/>
                <w:lang w:val="en-GB" w:eastAsia="en-GB"/>
              </w:rPr>
              <w:t>with these binding measures</w:t>
            </w:r>
            <w:r w:rsidR="00547CEC">
              <w:rPr>
                <w:rFonts w:eastAsia="Times New Roman"/>
                <w:color w:val="FF0000"/>
                <w:u w:val="single"/>
                <w:lang w:val="en-GB" w:eastAsia="en-GB"/>
              </w:rPr>
              <w:t>, a system or procedures</w:t>
            </w:r>
            <w:r w:rsidRPr="00507318">
              <w:rPr>
                <w:rFonts w:eastAsia="Times New Roman"/>
                <w:color w:val="222222"/>
                <w:lang w:val="en-GB" w:eastAsia="en-GB"/>
              </w:rPr>
              <w:t xml:space="preserve"> </w:t>
            </w:r>
            <w:r w:rsidRPr="00547CEC">
              <w:rPr>
                <w:rFonts w:eastAsia="Times New Roman"/>
                <w:strike/>
                <w:color w:val="FF0000"/>
                <w:lang w:val="en-GB" w:eastAsia="en-GB"/>
              </w:rPr>
              <w:t>and</w:t>
            </w:r>
            <w:r w:rsidRPr="00507318">
              <w:rPr>
                <w:rFonts w:eastAsia="Times New Roman"/>
                <w:color w:val="222222"/>
                <w:lang w:val="en-GB" w:eastAsia="en-GB"/>
              </w:rPr>
              <w:t xml:space="preserve"> to respond to </w:t>
            </w:r>
            <w:r w:rsidR="00547CEC">
              <w:rPr>
                <w:rFonts w:eastAsia="Times New Roman"/>
                <w:color w:val="FF0000"/>
                <w:u w:val="single"/>
                <w:lang w:val="en-GB" w:eastAsia="en-GB"/>
              </w:rPr>
              <w:t xml:space="preserve">instances of </w:t>
            </w:r>
            <w:r w:rsidRPr="00507318">
              <w:rPr>
                <w:rFonts w:eastAsia="Times New Roman"/>
                <w:color w:val="222222"/>
                <w:lang w:val="en-GB" w:eastAsia="en-GB"/>
              </w:rPr>
              <w:t>non-compliance</w:t>
            </w:r>
            <w:r w:rsidR="00547CEC">
              <w:rPr>
                <w:rFonts w:eastAsia="Times New Roman"/>
                <w:color w:val="222222"/>
                <w:lang w:val="en-GB" w:eastAsia="en-GB"/>
              </w:rPr>
              <w:t xml:space="preserve"> </w:t>
            </w:r>
            <w:r w:rsidR="00547CEC" w:rsidRPr="00547CEC">
              <w:rPr>
                <w:rFonts w:eastAsia="Times New Roman"/>
                <w:color w:val="FF0000"/>
                <w:u w:val="single"/>
                <w:lang w:val="en-GB" w:eastAsia="en-GB"/>
              </w:rPr>
              <w:t>and has taken action in the event of potential non-compliance to investigate and respond to any non-compliance</w:t>
            </w:r>
            <w:r w:rsidRPr="00507318">
              <w:rPr>
                <w:rFonts w:eastAsia="Times New Roman"/>
                <w:color w:val="222222"/>
                <w:lang w:val="en-GB" w:eastAsia="en-GB"/>
              </w:rPr>
              <w:t>.</w:t>
            </w:r>
            <w:r w:rsidRPr="00507318">
              <w:rPr>
                <w:rFonts w:eastAsia="Times New Roman"/>
                <w:color w:val="FF0000"/>
                <w:lang w:val="en-GB" w:eastAsia="en-GB"/>
              </w:rPr>
              <w:t>]</w:t>
            </w:r>
          </w:p>
        </w:tc>
        <w:tc>
          <w:tcPr>
            <w:tcW w:w="1399" w:type="dxa"/>
          </w:tcPr>
          <w:p w14:paraId="0BB94262" w14:textId="77777777" w:rsidR="00253C2D" w:rsidRDefault="00253C2D" w:rsidP="00253C2D">
            <w:pPr>
              <w:pStyle w:val="Default"/>
              <w:ind w:right="6"/>
              <w:rPr>
                <w:color w:val="FF0000"/>
              </w:rPr>
            </w:pPr>
          </w:p>
          <w:p w14:paraId="1400DA39" w14:textId="77777777" w:rsidR="00C83B92" w:rsidRPr="00481A7E" w:rsidRDefault="00C83B92" w:rsidP="00253C2D">
            <w:pPr>
              <w:pStyle w:val="Default"/>
              <w:ind w:right="6"/>
              <w:rPr>
                <w:color w:val="FF0000"/>
              </w:rPr>
            </w:pPr>
          </w:p>
          <w:p w14:paraId="548D2418" w14:textId="1BA5EF8F" w:rsidR="00253C2D" w:rsidRDefault="00253C2D" w:rsidP="00253C2D">
            <w:pPr>
              <w:pStyle w:val="Default"/>
              <w:ind w:right="6"/>
              <w:rPr>
                <w:color w:val="FF0000"/>
              </w:rPr>
            </w:pPr>
            <w:r w:rsidRPr="00481A7E">
              <w:rPr>
                <w:color w:val="FF0000"/>
              </w:rPr>
              <w:t xml:space="preserve">Further discussion </w:t>
            </w:r>
            <w:r w:rsidRPr="00481A7E">
              <w:rPr>
                <w:color w:val="FF0000"/>
              </w:rPr>
              <w:t>required on the criteria on which to base assessments.</w:t>
            </w:r>
          </w:p>
          <w:p w14:paraId="47E40309" w14:textId="1155520E" w:rsidR="00B766E5" w:rsidRDefault="00B766E5" w:rsidP="00253C2D">
            <w:pPr>
              <w:pStyle w:val="Default"/>
              <w:ind w:right="6"/>
              <w:rPr>
                <w:color w:val="FF0000"/>
              </w:rPr>
            </w:pPr>
          </w:p>
          <w:p w14:paraId="11399823" w14:textId="31C49D97" w:rsidR="00B766E5" w:rsidRDefault="00B766E5" w:rsidP="00253C2D">
            <w:pPr>
              <w:pStyle w:val="Default"/>
              <w:ind w:right="6"/>
              <w:rPr>
                <w:color w:val="ED7D31" w:themeColor="accent2"/>
              </w:rPr>
            </w:pPr>
            <w:r w:rsidRPr="00B766E5">
              <w:rPr>
                <w:color w:val="ED7D31" w:themeColor="accent2"/>
              </w:rPr>
              <w:t>Some support for (i)</w:t>
            </w:r>
          </w:p>
          <w:p w14:paraId="5EDE7B3A" w14:textId="182A43F4" w:rsidR="000F1DB1" w:rsidRDefault="000F1DB1" w:rsidP="00253C2D">
            <w:pPr>
              <w:pStyle w:val="Default"/>
              <w:ind w:right="6"/>
              <w:rPr>
                <w:color w:val="ED7D31" w:themeColor="accent2"/>
              </w:rPr>
            </w:pPr>
          </w:p>
          <w:p w14:paraId="766F7729" w14:textId="77777777" w:rsidR="000F1DB1" w:rsidRDefault="000F1DB1" w:rsidP="000F1DB1">
            <w:pPr>
              <w:pStyle w:val="Default"/>
              <w:ind w:right="6"/>
              <w:rPr>
                <w:color w:val="FF0000"/>
              </w:rPr>
            </w:pPr>
            <w:r>
              <w:rPr>
                <w:color w:val="FF0000"/>
              </w:rPr>
              <w:t>awaiting FSI discussions</w:t>
            </w:r>
          </w:p>
          <w:p w14:paraId="194B86A8" w14:textId="77777777" w:rsidR="00120DB7" w:rsidRPr="00120DB7" w:rsidRDefault="00120DB7" w:rsidP="00120DB7">
            <w:pPr>
              <w:rPr>
                <w:lang w:eastAsia="en-US"/>
              </w:rPr>
            </w:pPr>
          </w:p>
          <w:p w14:paraId="337333D3" w14:textId="77777777" w:rsidR="00120DB7" w:rsidRPr="00120DB7" w:rsidRDefault="00120DB7" w:rsidP="00120DB7">
            <w:pPr>
              <w:rPr>
                <w:lang w:eastAsia="en-US"/>
              </w:rPr>
            </w:pPr>
          </w:p>
          <w:p w14:paraId="128AA973" w14:textId="77777777" w:rsidR="00120DB7" w:rsidRPr="00120DB7" w:rsidRDefault="00120DB7" w:rsidP="00120DB7">
            <w:pPr>
              <w:rPr>
                <w:lang w:eastAsia="en-US"/>
              </w:rPr>
            </w:pPr>
          </w:p>
          <w:p w14:paraId="6E868B94" w14:textId="77777777" w:rsidR="00120DB7" w:rsidRPr="00120DB7" w:rsidRDefault="00120DB7" w:rsidP="00120DB7">
            <w:pPr>
              <w:rPr>
                <w:lang w:eastAsia="en-US"/>
              </w:rPr>
            </w:pPr>
          </w:p>
          <w:p w14:paraId="00FAB712" w14:textId="77777777" w:rsidR="00120DB7" w:rsidRPr="00120DB7" w:rsidRDefault="00120DB7" w:rsidP="00120DB7">
            <w:pPr>
              <w:rPr>
                <w:lang w:eastAsia="en-US"/>
              </w:rPr>
            </w:pPr>
          </w:p>
          <w:p w14:paraId="61C232D7" w14:textId="1B13FF49" w:rsidR="00120DB7" w:rsidRDefault="00120DB7" w:rsidP="00120DB7">
            <w:pPr>
              <w:rPr>
                <w:lang w:eastAsia="en-US"/>
              </w:rPr>
            </w:pPr>
          </w:p>
          <w:p w14:paraId="6935487E" w14:textId="77777777" w:rsidR="005B5123" w:rsidRPr="00120DB7" w:rsidRDefault="005B5123" w:rsidP="00120DB7">
            <w:pPr>
              <w:jc w:val="right"/>
              <w:rPr>
                <w:lang w:eastAsia="en-US"/>
              </w:rPr>
            </w:pPr>
          </w:p>
        </w:tc>
      </w:tr>
      <w:tr w:rsidR="005B5123" w14:paraId="7F65F9CD" w14:textId="083B6D4F" w:rsidTr="001C5B39">
        <w:tc>
          <w:tcPr>
            <w:tcW w:w="7668" w:type="dxa"/>
          </w:tcPr>
          <w:p w14:paraId="596B2B38" w14:textId="646AD575" w:rsidR="005B5123" w:rsidRDefault="005B5123" w:rsidP="005B5123">
            <w:pPr>
              <w:pStyle w:val="Default"/>
              <w:numPr>
                <w:ilvl w:val="0"/>
                <w:numId w:val="32"/>
              </w:numPr>
              <w:spacing w:after="120"/>
              <w:ind w:left="32" w:right="4" w:firstLine="0"/>
              <w:rPr>
                <w:u w:val="single"/>
              </w:rPr>
            </w:pPr>
            <w:r w:rsidRPr="00404FFC">
              <w:t>The preparation, distribution and discussion of compliance information pursuant to the CMS shall be in accordance with all relevant rules and procedures relating to the protection and dissemination 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tc>
        <w:tc>
          <w:tcPr>
            <w:tcW w:w="1399" w:type="dxa"/>
          </w:tcPr>
          <w:p w14:paraId="6E5A7BC6" w14:textId="6C14F38E" w:rsidR="005B5123" w:rsidRDefault="005B5123" w:rsidP="005B5123">
            <w:pPr>
              <w:pStyle w:val="Default"/>
              <w:spacing w:after="120"/>
              <w:ind w:right="4"/>
              <w:rPr>
                <w:color w:val="00B050"/>
              </w:rPr>
            </w:pPr>
            <w:r w:rsidRPr="00481A7E">
              <w:rPr>
                <w:color w:val="00B050"/>
              </w:rPr>
              <w:t>No comment.</w:t>
            </w:r>
          </w:p>
          <w:p w14:paraId="7AD0815F" w14:textId="2C002435" w:rsidR="00B766E5" w:rsidRDefault="00B766E5" w:rsidP="005B5123">
            <w:pPr>
              <w:pStyle w:val="Default"/>
              <w:spacing w:after="120"/>
              <w:ind w:right="4"/>
              <w:rPr>
                <w:color w:val="00B050"/>
              </w:rPr>
            </w:pPr>
          </w:p>
          <w:p w14:paraId="1C79C120" w14:textId="77777777" w:rsidR="00B766E5" w:rsidRDefault="00B766E5" w:rsidP="005B5123">
            <w:pPr>
              <w:pStyle w:val="Default"/>
              <w:spacing w:after="120"/>
              <w:ind w:right="4"/>
              <w:rPr>
                <w:color w:val="00B050"/>
              </w:rPr>
            </w:pPr>
          </w:p>
          <w:p w14:paraId="41DBDD68" w14:textId="77777777" w:rsidR="00070EAD" w:rsidRPr="00481A7E" w:rsidRDefault="00070EAD" w:rsidP="005B5123">
            <w:pPr>
              <w:pStyle w:val="Default"/>
              <w:spacing w:after="120"/>
              <w:ind w:right="4"/>
              <w:rPr>
                <w:color w:val="00B050"/>
              </w:rPr>
            </w:pPr>
          </w:p>
          <w:p w14:paraId="1FC1EDE1" w14:textId="64FF4FA6" w:rsidR="005B5123" w:rsidRPr="00404FFC" w:rsidRDefault="005B5123" w:rsidP="005B5123">
            <w:pPr>
              <w:pStyle w:val="Default"/>
              <w:spacing w:after="120"/>
              <w:ind w:right="4"/>
            </w:pPr>
            <w:r>
              <w:t xml:space="preserve">  </w:t>
            </w:r>
          </w:p>
        </w:tc>
      </w:tr>
    </w:tbl>
    <w:p w14:paraId="60EFA030" w14:textId="77777777" w:rsidR="00484E05" w:rsidRDefault="00484E05" w:rsidP="00B61492">
      <w:pPr>
        <w:spacing w:after="160" w:line="259" w:lineRule="auto"/>
        <w:rPr>
          <w:b/>
          <w:color w:val="FF0000"/>
          <w:u w:val="single"/>
        </w:rPr>
      </w:pPr>
    </w:p>
    <w:p w14:paraId="2B5A47D2" w14:textId="04663AEF" w:rsidR="00B61492" w:rsidRDefault="00B61492" w:rsidP="00B61492">
      <w:pPr>
        <w:spacing w:after="160" w:line="259" w:lineRule="auto"/>
        <w:rPr>
          <w:b/>
          <w:color w:val="FF0000"/>
          <w:u w:val="single"/>
        </w:rPr>
      </w:pPr>
      <w:r>
        <w:rPr>
          <w:b/>
          <w:color w:val="FF0000"/>
          <w:u w:val="single"/>
        </w:rPr>
        <w:t>ALT</w:t>
      </w:r>
    </w:p>
    <w:tbl>
      <w:tblPr>
        <w:tblStyle w:val="TableGrid"/>
        <w:tblW w:w="9067" w:type="dxa"/>
        <w:tblLook w:val="04A0" w:firstRow="1" w:lastRow="0" w:firstColumn="1" w:lastColumn="0" w:noHBand="0" w:noVBand="1"/>
      </w:tblPr>
      <w:tblGrid>
        <w:gridCol w:w="7578"/>
        <w:gridCol w:w="1489"/>
      </w:tblGrid>
      <w:tr w:rsidR="00B61492" w:rsidRPr="00120DB7" w14:paraId="41039598" w14:textId="77777777" w:rsidTr="001C5B39">
        <w:trPr>
          <w:tblHeader/>
        </w:trPr>
        <w:tc>
          <w:tcPr>
            <w:tcW w:w="7578" w:type="dxa"/>
            <w:shd w:val="clear" w:color="auto" w:fill="F2F2F2" w:themeFill="background1" w:themeFillShade="F2"/>
          </w:tcPr>
          <w:p w14:paraId="418219D5" w14:textId="77777777" w:rsidR="00B61492" w:rsidRPr="001B3FB4" w:rsidRDefault="00B61492" w:rsidP="008A2CEB">
            <w:pPr>
              <w:spacing w:before="100" w:beforeAutospacing="1" w:after="100" w:afterAutospacing="1"/>
              <w:rPr>
                <w:rFonts w:ascii="TimesNewRomanPS" w:eastAsia="MS Mincho" w:hAnsi="TimesNewRomanPS" w:hint="eastAsia"/>
                <w:b/>
                <w:iCs/>
                <w:color w:val="FF0000"/>
                <w:u w:val="single"/>
                <w:lang w:val="en-US" w:eastAsia="en-US"/>
              </w:rPr>
            </w:pPr>
            <w:r>
              <w:rPr>
                <w:b/>
                <w:iCs/>
              </w:rPr>
              <w:t>Working Draft</w:t>
            </w:r>
          </w:p>
        </w:tc>
        <w:tc>
          <w:tcPr>
            <w:tcW w:w="1489" w:type="dxa"/>
            <w:shd w:val="clear" w:color="auto" w:fill="F2F2F2" w:themeFill="background1" w:themeFillShade="F2"/>
          </w:tcPr>
          <w:p w14:paraId="3725D25A" w14:textId="77777777" w:rsidR="00B61492" w:rsidRDefault="00B61492" w:rsidP="008A2CEB">
            <w:pPr>
              <w:pStyle w:val="Default"/>
              <w:ind w:right="6"/>
              <w:rPr>
                <w:color w:val="FF0000"/>
                <w:lang w:val="en-US"/>
              </w:rPr>
            </w:pPr>
            <w:r>
              <w:rPr>
                <w:b/>
                <w:iCs/>
                <w:color w:val="auto"/>
              </w:rPr>
              <w:t>Notes</w:t>
            </w:r>
          </w:p>
        </w:tc>
      </w:tr>
      <w:tr w:rsidR="00B61492" w:rsidRPr="00120DB7" w14:paraId="0E6695DE" w14:textId="77777777" w:rsidTr="001C5B39">
        <w:tc>
          <w:tcPr>
            <w:tcW w:w="7578" w:type="dxa"/>
          </w:tcPr>
          <w:p w14:paraId="418ECC53" w14:textId="10D24E27" w:rsidR="00B61492" w:rsidRPr="00DD0029" w:rsidRDefault="00B61492" w:rsidP="008A2CEB">
            <w:pPr>
              <w:spacing w:before="100" w:beforeAutospacing="1" w:after="100" w:afterAutospacing="1"/>
              <w:rPr>
                <w:rFonts w:ascii="Times" w:eastAsia="MS Mincho" w:hAnsi="Times"/>
                <w:color w:val="FF0000"/>
                <w:sz w:val="20"/>
                <w:szCs w:val="20"/>
                <w:u w:val="single"/>
                <w:lang w:val="en-US" w:eastAsia="en-US"/>
              </w:rPr>
            </w:pPr>
            <w:r w:rsidRPr="001B3FB4">
              <w:rPr>
                <w:rFonts w:ascii="TimesNewRomanPS" w:eastAsia="MS Mincho" w:hAnsi="TimesNewRomanPS"/>
                <w:b/>
                <w:iCs/>
                <w:color w:val="FF0000"/>
                <w:u w:val="single"/>
                <w:lang w:val="en-US" w:eastAsia="en-US"/>
              </w:rPr>
              <w:t xml:space="preserve"> </w:t>
            </w:r>
            <w:r>
              <w:rPr>
                <w:rFonts w:ascii="TimesNewRomanPS" w:eastAsia="MS Mincho" w:hAnsi="TimesNewRomanPS"/>
                <w:iCs/>
                <w:color w:val="FF0000"/>
                <w:u w:val="single"/>
                <w:lang w:val="en-US" w:eastAsia="en-US"/>
              </w:rPr>
              <w:t>[</w:t>
            </w:r>
            <w:r w:rsidRPr="00B61492">
              <w:rPr>
                <w:rFonts w:ascii="TimesNewRomanPS" w:eastAsia="MS Mincho" w:hAnsi="TimesNewRomanPS"/>
                <w:i/>
                <w:iCs/>
                <w:color w:val="FF0000"/>
                <w:u w:val="single"/>
                <w:lang w:val="en-US" w:eastAsia="en-US"/>
              </w:rPr>
              <w:t xml:space="preserve">WCPFC </w:t>
            </w:r>
            <w:r>
              <w:rPr>
                <w:rFonts w:ascii="TimesNewRomanPS" w:eastAsia="MS Mincho" w:hAnsi="TimesNewRomanPS"/>
                <w:i/>
                <w:iCs/>
                <w:color w:val="FF0000"/>
                <w:u w:val="single"/>
                <w:lang w:val="en-US" w:eastAsia="en-US"/>
              </w:rPr>
              <w:t>Online Compliance Case file system</w:t>
            </w:r>
            <w:r w:rsidRPr="00DD0029">
              <w:rPr>
                <w:rFonts w:ascii="TimesNewRomanPS" w:eastAsia="MS Mincho" w:hAnsi="TimesNewRomanPS"/>
                <w:i/>
                <w:iCs/>
                <w:color w:val="FF0000"/>
                <w:u w:val="single"/>
                <w:lang w:val="en-US" w:eastAsia="en-US"/>
              </w:rPr>
              <w:t xml:space="preserve"> </w:t>
            </w:r>
          </w:p>
          <w:p w14:paraId="370528EE" w14:textId="77777777" w:rsidR="00B61492" w:rsidRPr="00B61492" w:rsidRDefault="00B61492" w:rsidP="00B61492">
            <w:pPr>
              <w:rPr>
                <w:rFonts w:eastAsia="MS Mincho"/>
                <w:color w:val="FF0000"/>
                <w:u w:val="single"/>
                <w:lang w:val="en-US" w:eastAsia="en-US"/>
              </w:rPr>
            </w:pPr>
            <w:r>
              <w:rPr>
                <w:rFonts w:eastAsia="MS Mincho"/>
                <w:color w:val="FF0000"/>
                <w:u w:val="single"/>
                <w:lang w:val="en-US" w:eastAsia="en-US"/>
              </w:rPr>
              <w:t>8</w:t>
            </w:r>
            <w:r w:rsidRPr="00DD0029">
              <w:rPr>
                <w:rFonts w:eastAsia="MS Mincho"/>
                <w:color w:val="FF0000"/>
                <w:u w:val="single"/>
                <w:lang w:val="en-US" w:eastAsia="en-US"/>
              </w:rPr>
              <w:t xml:space="preserve"> bis.  </w:t>
            </w:r>
            <w:r w:rsidRPr="00B61492">
              <w:rPr>
                <w:rFonts w:eastAsia="MS Mincho"/>
                <w:color w:val="FF0000"/>
                <w:u w:val="single"/>
                <w:lang w:val="en-US" w:eastAsia="en-US"/>
              </w:rPr>
              <w:t xml:space="preserve">The Secretariat shall maintain the WCPFC online compliance case file system as a secure, searchable system to store, manage and make available information to assist CCMs with tracking alleged violations by their flagged vessels.   </w:t>
            </w:r>
          </w:p>
          <w:p w14:paraId="5BFFF4FF" w14:textId="77777777" w:rsidR="00B61492" w:rsidRPr="00B61492" w:rsidRDefault="00B61492" w:rsidP="00B61492">
            <w:pPr>
              <w:rPr>
                <w:rFonts w:eastAsia="MS Mincho"/>
                <w:color w:val="FF0000"/>
                <w:u w:val="single"/>
                <w:lang w:val="en-US" w:eastAsia="en-US"/>
              </w:rPr>
            </w:pPr>
          </w:p>
          <w:p w14:paraId="0566BFDE" w14:textId="4BF2B666" w:rsidR="00B61492" w:rsidRPr="00B61492" w:rsidRDefault="00B61492" w:rsidP="00B61492">
            <w:pPr>
              <w:rPr>
                <w:rFonts w:eastAsia="MS Mincho"/>
                <w:color w:val="FF0000"/>
                <w:u w:val="single"/>
                <w:lang w:val="en-US" w:eastAsia="en-US"/>
              </w:rPr>
            </w:pPr>
            <w:r>
              <w:rPr>
                <w:rFonts w:eastAsia="MS Mincho"/>
                <w:color w:val="FF0000"/>
                <w:u w:val="single"/>
                <w:lang w:val="en-US" w:eastAsia="en-US"/>
              </w:rPr>
              <w:t xml:space="preserve">8 ter. </w:t>
            </w:r>
            <w:r w:rsidRPr="00B61492">
              <w:rPr>
                <w:rFonts w:eastAsia="MS Mincho"/>
                <w:color w:val="FF0000"/>
                <w:u w:val="single"/>
                <w:lang w:val="en-US" w:eastAsia="en-US"/>
              </w:rPr>
              <w:t>A flag CCM shall provide updates into the online system on the progress of investigation until its conclusion.</w:t>
            </w:r>
          </w:p>
          <w:p w14:paraId="51DB6A55" w14:textId="77777777" w:rsidR="00B61492" w:rsidRPr="00B61492" w:rsidRDefault="00B61492" w:rsidP="00B61492">
            <w:pPr>
              <w:rPr>
                <w:rFonts w:eastAsia="MS Mincho"/>
                <w:color w:val="FF0000"/>
                <w:u w:val="single"/>
                <w:lang w:val="en-US" w:eastAsia="en-US"/>
              </w:rPr>
            </w:pPr>
          </w:p>
          <w:p w14:paraId="45152F6D" w14:textId="3E2E12D7" w:rsidR="00B61492" w:rsidRPr="00DD0029" w:rsidRDefault="00B61492" w:rsidP="008A2CEB">
            <w:pPr>
              <w:rPr>
                <w:rFonts w:eastAsia="MS Mincho"/>
                <w:color w:val="FF0000"/>
                <w:u w:val="single"/>
                <w:lang w:val="en-US" w:eastAsia="en-US"/>
              </w:rPr>
            </w:pPr>
            <w:r>
              <w:rPr>
                <w:rFonts w:eastAsia="MS Mincho"/>
                <w:color w:val="FF0000"/>
                <w:u w:val="single"/>
                <w:lang w:val="en-US" w:eastAsia="en-US"/>
              </w:rPr>
              <w:t xml:space="preserve">8 quater. </w:t>
            </w:r>
            <w:r w:rsidRPr="00B61492">
              <w:rPr>
                <w:rFonts w:eastAsia="MS Mincho"/>
                <w:color w:val="FF0000"/>
                <w:u w:val="single"/>
                <w:lang w:val="en-US" w:eastAsia="en-US"/>
              </w:rPr>
              <w:t xml:space="preserve">CCMs that are relevant to a case shall be allowed to view those cases for vessels flying other flags.  Relevant CCMs shall comprise the </w:t>
            </w:r>
            <w:r w:rsidRPr="00B61492">
              <w:rPr>
                <w:rFonts w:eastAsia="MS Mincho"/>
                <w:color w:val="FF0000"/>
                <w:u w:val="single"/>
                <w:lang w:val="en-US" w:eastAsia="en-US"/>
              </w:rPr>
              <w:lastRenderedPageBreak/>
              <w:t>CCM that notified the case to the flag CCM, and where applicable, the coastal CCM, the ROP observer provider and the chartering CCM</w:t>
            </w:r>
            <w:r>
              <w:rPr>
                <w:rFonts w:eastAsia="MS Mincho"/>
                <w:color w:val="FF0000"/>
                <w:u w:val="single"/>
                <w:lang w:val="en-US" w:eastAsia="en-US"/>
              </w:rPr>
              <w:t>.]</w:t>
            </w:r>
          </w:p>
          <w:p w14:paraId="58C94A87" w14:textId="77777777" w:rsidR="00B61492" w:rsidRDefault="00B61492" w:rsidP="008A2CEB">
            <w:pPr>
              <w:pStyle w:val="Default"/>
              <w:spacing w:after="120"/>
              <w:ind w:left="1080" w:right="4"/>
            </w:pPr>
          </w:p>
        </w:tc>
        <w:tc>
          <w:tcPr>
            <w:tcW w:w="1489" w:type="dxa"/>
          </w:tcPr>
          <w:p w14:paraId="3484DDB0" w14:textId="3038FF59" w:rsidR="00B61492" w:rsidRDefault="00B61492" w:rsidP="00B61492">
            <w:pPr>
              <w:pStyle w:val="Default"/>
              <w:ind w:right="6"/>
              <w:rPr>
                <w:color w:val="FF0000"/>
                <w:lang w:val="en-US"/>
              </w:rPr>
            </w:pPr>
            <w:r>
              <w:rPr>
                <w:color w:val="FF0000"/>
                <w:lang w:val="en-US"/>
              </w:rPr>
              <w:lastRenderedPageBreak/>
              <w:t xml:space="preserve">Alternative </w:t>
            </w:r>
            <w:r w:rsidR="00070EAD">
              <w:rPr>
                <w:color w:val="FF0000"/>
                <w:lang w:val="en-US"/>
              </w:rPr>
              <w:t xml:space="preserve">proposal to add reference to </w:t>
            </w:r>
            <w:r>
              <w:rPr>
                <w:color w:val="FF0000"/>
                <w:lang w:val="en-US"/>
              </w:rPr>
              <w:t xml:space="preserve">online compliance case file system.  </w:t>
            </w:r>
          </w:p>
          <w:p w14:paraId="15A8C3BD" w14:textId="0669EB4D" w:rsidR="000F6F0A" w:rsidRDefault="000F6F0A" w:rsidP="00B61492">
            <w:pPr>
              <w:pStyle w:val="Default"/>
              <w:ind w:right="6"/>
              <w:rPr>
                <w:color w:val="FF0000"/>
                <w:lang w:val="en-US"/>
              </w:rPr>
            </w:pPr>
          </w:p>
          <w:p w14:paraId="2874A0F2" w14:textId="559BC03F" w:rsidR="000F6F0A" w:rsidRDefault="000F6F0A" w:rsidP="00B61492">
            <w:pPr>
              <w:pStyle w:val="Default"/>
              <w:ind w:right="6"/>
              <w:rPr>
                <w:rFonts w:eastAsia="MS Mincho"/>
                <w:color w:val="FF0000"/>
                <w:lang w:val="en-US"/>
              </w:rPr>
            </w:pPr>
            <w:r>
              <w:rPr>
                <w:color w:val="FF0000"/>
                <w:lang w:val="en-US"/>
              </w:rPr>
              <w:t>S</w:t>
            </w:r>
            <w:r w:rsidRPr="001B3FB4">
              <w:rPr>
                <w:color w:val="FF0000"/>
                <w:lang w:val="en-US"/>
              </w:rPr>
              <w:t xml:space="preserve">ome </w:t>
            </w:r>
            <w:r>
              <w:rPr>
                <w:color w:val="FF0000"/>
                <w:lang w:val="en-US"/>
              </w:rPr>
              <w:t xml:space="preserve">conforming edits to </w:t>
            </w:r>
            <w:r>
              <w:rPr>
                <w:color w:val="FF0000"/>
                <w:lang w:val="en-US"/>
              </w:rPr>
              <w:lastRenderedPageBreak/>
              <w:t>paragraph 8</w:t>
            </w:r>
            <w:r w:rsidRPr="001B3FB4">
              <w:rPr>
                <w:color w:val="FF0000"/>
                <w:lang w:val="en-US"/>
              </w:rPr>
              <w:t xml:space="preserve"> may </w:t>
            </w:r>
            <w:r>
              <w:rPr>
                <w:color w:val="FF0000"/>
                <w:lang w:val="en-US"/>
              </w:rPr>
              <w:t xml:space="preserve">also be </w:t>
            </w:r>
            <w:r w:rsidRPr="001B3FB4">
              <w:rPr>
                <w:color w:val="FF0000"/>
                <w:lang w:val="en-US"/>
              </w:rPr>
              <w:t>need</w:t>
            </w:r>
            <w:r>
              <w:rPr>
                <w:color w:val="FF0000"/>
                <w:lang w:val="en-US"/>
              </w:rPr>
              <w:t>ed to reflect that the online compliance case file system contains non-public domain data</w:t>
            </w:r>
            <w:r w:rsidRPr="001B3FB4">
              <w:rPr>
                <w:color w:val="FF0000"/>
                <w:lang w:val="en-US"/>
              </w:rPr>
              <w:t>.</w:t>
            </w:r>
          </w:p>
          <w:p w14:paraId="683977FC" w14:textId="77777777" w:rsidR="00B61492" w:rsidRDefault="00B61492" w:rsidP="008A2CEB">
            <w:pPr>
              <w:pStyle w:val="Default"/>
              <w:ind w:right="6"/>
              <w:rPr>
                <w:rFonts w:eastAsia="MS Mincho"/>
                <w:color w:val="FF0000"/>
                <w:lang w:val="en-US"/>
              </w:rPr>
            </w:pPr>
          </w:p>
          <w:p w14:paraId="7FBCF096" w14:textId="09ECB00C" w:rsidR="00B61492" w:rsidRPr="00120DB7" w:rsidRDefault="008136DC" w:rsidP="008A2CEB">
            <w:pPr>
              <w:pStyle w:val="Default"/>
              <w:ind w:right="6"/>
              <w:rPr>
                <w:color w:val="FF0000"/>
                <w:lang w:val="en-US"/>
              </w:rPr>
            </w:pPr>
            <w:r>
              <w:rPr>
                <w:color w:val="FF0000"/>
                <w:lang w:val="en-US"/>
              </w:rPr>
              <w:t xml:space="preserve">Include para’s on data, tables etc. for TCC.  </w:t>
            </w:r>
          </w:p>
        </w:tc>
      </w:tr>
    </w:tbl>
    <w:p w14:paraId="67D16981" w14:textId="77777777" w:rsidR="00070EAD" w:rsidRDefault="00070EAD">
      <w:pPr>
        <w:spacing w:after="160" w:line="259" w:lineRule="auto"/>
        <w:rPr>
          <w:b/>
          <w:u w:val="single"/>
        </w:rPr>
      </w:pPr>
      <w:r>
        <w:rPr>
          <w:b/>
          <w:u w:val="single"/>
        </w:rPr>
        <w:lastRenderedPageBreak/>
        <w:t xml:space="preserve"> </w:t>
      </w:r>
    </w:p>
    <w:p w14:paraId="54AA01E6" w14:textId="77777777" w:rsidR="00484E05" w:rsidRDefault="00484E05">
      <w:pPr>
        <w:spacing w:after="160" w:line="259" w:lineRule="auto"/>
        <w:rPr>
          <w:rFonts w:eastAsia="Calibri"/>
          <w:b/>
          <w:color w:val="000000"/>
          <w:u w:val="single"/>
          <w:lang w:eastAsia="en-US"/>
        </w:rPr>
      </w:pPr>
      <w:r>
        <w:rPr>
          <w:b/>
          <w:u w:val="single"/>
        </w:rPr>
        <w:br w:type="page"/>
      </w:r>
    </w:p>
    <w:p w14:paraId="109AA498" w14:textId="63E14892" w:rsidR="000A7BA3" w:rsidRPr="000A7BA3" w:rsidRDefault="000A7BA3" w:rsidP="00D21BBF">
      <w:pPr>
        <w:pStyle w:val="Default"/>
        <w:spacing w:after="120"/>
        <w:ind w:right="4"/>
        <w:rPr>
          <w:u w:val="single"/>
        </w:rPr>
      </w:pPr>
      <w:r w:rsidRPr="000A7BA3">
        <w:rPr>
          <w:b/>
          <w:u w:val="single"/>
        </w:rPr>
        <w:lastRenderedPageBreak/>
        <w:t>Section IV – Special Requirements of Developing States</w:t>
      </w:r>
    </w:p>
    <w:tbl>
      <w:tblPr>
        <w:tblStyle w:val="TableGrid"/>
        <w:tblW w:w="9067" w:type="dxa"/>
        <w:tblLook w:val="04A0" w:firstRow="1" w:lastRow="0" w:firstColumn="1" w:lastColumn="0" w:noHBand="0" w:noVBand="1"/>
      </w:tblPr>
      <w:tblGrid>
        <w:gridCol w:w="7488"/>
        <w:gridCol w:w="1579"/>
      </w:tblGrid>
      <w:tr w:rsidR="00F36EC0" w14:paraId="1A493C3A" w14:textId="77777777" w:rsidTr="001C5B39">
        <w:trPr>
          <w:tblHeader/>
        </w:trPr>
        <w:tc>
          <w:tcPr>
            <w:tcW w:w="7488" w:type="dxa"/>
            <w:shd w:val="clear" w:color="auto" w:fill="F2F2F2" w:themeFill="background1" w:themeFillShade="F2"/>
          </w:tcPr>
          <w:p w14:paraId="1CE3B182" w14:textId="490B2491" w:rsidR="00F36EC0" w:rsidRPr="000A7BA3" w:rsidRDefault="00F36EC0" w:rsidP="002025C1">
            <w:pPr>
              <w:pStyle w:val="Default"/>
              <w:spacing w:after="120"/>
              <w:ind w:right="4"/>
              <w:rPr>
                <w:color w:val="1A1A1A"/>
                <w:lang w:val="en-US"/>
              </w:rPr>
            </w:pPr>
            <w:r>
              <w:rPr>
                <w:b/>
                <w:iCs/>
              </w:rPr>
              <w:t>Draft</w:t>
            </w:r>
            <w:r w:rsidR="000F1DB1">
              <w:rPr>
                <w:b/>
                <w:iCs/>
              </w:rPr>
              <w:t xml:space="preserve"> CMM text</w:t>
            </w:r>
          </w:p>
        </w:tc>
        <w:tc>
          <w:tcPr>
            <w:tcW w:w="1579" w:type="dxa"/>
            <w:shd w:val="clear" w:color="auto" w:fill="F2F2F2" w:themeFill="background1" w:themeFillShade="F2"/>
          </w:tcPr>
          <w:p w14:paraId="661D85F7" w14:textId="59227A55" w:rsidR="00F36EC0" w:rsidRPr="00F36EC0" w:rsidRDefault="00F36EC0" w:rsidP="002025C1">
            <w:pPr>
              <w:pStyle w:val="Default"/>
              <w:spacing w:after="120"/>
              <w:ind w:right="4"/>
              <w:rPr>
                <w:b/>
                <w:color w:val="1A1A1A"/>
                <w:lang w:val="en-US"/>
              </w:rPr>
            </w:pPr>
            <w:r>
              <w:rPr>
                <w:b/>
                <w:iCs/>
                <w:color w:val="auto"/>
              </w:rPr>
              <w:t>Notes</w:t>
            </w:r>
          </w:p>
        </w:tc>
      </w:tr>
      <w:tr w:rsidR="00F36EC0" w14:paraId="5F04F8CE" w14:textId="620C9BC3" w:rsidTr="001C5B39">
        <w:tc>
          <w:tcPr>
            <w:tcW w:w="7488" w:type="dxa"/>
          </w:tcPr>
          <w:p w14:paraId="77DC2998" w14:textId="157536B9" w:rsidR="00F36EC0" w:rsidRPr="000A7BA3" w:rsidRDefault="00F36EC0" w:rsidP="005B5123">
            <w:pPr>
              <w:pStyle w:val="Default"/>
              <w:numPr>
                <w:ilvl w:val="0"/>
                <w:numId w:val="32"/>
              </w:numPr>
              <w:spacing w:after="120"/>
              <w:ind w:left="32" w:right="4" w:hanging="32"/>
            </w:pPr>
            <w:r w:rsidRPr="000A7BA3">
              <w:rPr>
                <w:color w:val="1A1A1A"/>
                <w:lang w:val="en-US"/>
              </w:rPr>
              <w:t xml:space="preserve">Notwithstanding paragraph </w:t>
            </w:r>
            <w:r>
              <w:rPr>
                <w:color w:val="1A1A1A"/>
                <w:lang w:val="en-US"/>
              </w:rPr>
              <w:t>4</w:t>
            </w:r>
            <w:r w:rsidRPr="000A7BA3">
              <w:rPr>
                <w:color w:val="1A1A1A"/>
                <w:lang w:val="en-US"/>
              </w:rPr>
              <w:t>, where a SIDS or Participating Territory, or Indonesia or the Philippines cannot meet a particular obligation that is being assessed, due to a lack of capacity</w:t>
            </w:r>
            <w:r w:rsidRPr="00997FA1">
              <w:rPr>
                <w:rStyle w:val="FootnoteReference"/>
                <w:color w:val="1A1A1A"/>
                <w:lang w:val="en-US"/>
              </w:rPr>
              <w:footnoteReference w:id="2"/>
            </w:r>
            <w:r w:rsidRPr="000A7BA3">
              <w:rPr>
                <w:color w:val="1A1A1A"/>
                <w:lang w:val="en-US"/>
              </w:rPr>
              <w:t>, that CCM shall provide a Capacity Development Plan to the Secretariat with their draft Compliance Monitoring Report (dCMR), that:</w:t>
            </w:r>
          </w:p>
          <w:p w14:paraId="5434993D" w14:textId="77777777" w:rsidR="00F36EC0" w:rsidRPr="00997FA1" w:rsidRDefault="00F36EC0" w:rsidP="002025C1">
            <w:pPr>
              <w:widowControl w:val="0"/>
              <w:tabs>
                <w:tab w:val="left" w:pos="1260"/>
                <w:tab w:val="left" w:pos="1530"/>
              </w:tabs>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w:t>
            </w:r>
            <w:r w:rsidRPr="00997FA1">
              <w:rPr>
                <w:rFonts w:eastAsia="Calibri"/>
                <w:color w:val="1A1A1A"/>
                <w:lang w:val="en-US" w:eastAsia="en-US"/>
              </w:rPr>
              <w:tab/>
              <w:t>clearly identifies and explains what is preventing that CCM from meeting that obligation;</w:t>
            </w:r>
          </w:p>
          <w:p w14:paraId="00E79E18" w14:textId="77777777" w:rsidR="00F36EC0" w:rsidRPr="00997FA1" w:rsidRDefault="00F36EC0"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 </w:t>
            </w:r>
            <w:r w:rsidRPr="00997FA1">
              <w:rPr>
                <w:rFonts w:eastAsia="Calibri"/>
                <w:color w:val="1A1A1A"/>
                <w:lang w:val="en-US" w:eastAsia="en-US"/>
              </w:rPr>
              <w:tab/>
              <w:t>identifies the capacity assistance needed to allow that CCM to meet that obligation;</w:t>
            </w:r>
          </w:p>
          <w:p w14:paraId="50A8A588" w14:textId="77777777" w:rsidR="00F36EC0" w:rsidRPr="00997FA1" w:rsidRDefault="00F36EC0"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(iii) </w:t>
            </w:r>
            <w:r w:rsidRPr="00997FA1">
              <w:rPr>
                <w:rFonts w:eastAsia="Calibri"/>
                <w:color w:val="1A1A1A"/>
                <w:lang w:val="en-US" w:eastAsia="en-US"/>
              </w:rPr>
              <w:tab/>
              <w:t>estimates the costs and/or technical resources associated with such assistance, including, if possible, funding and technical assistance sources where necessary;</w:t>
            </w:r>
          </w:p>
          <w:p w14:paraId="48D6443F" w14:textId="7787175D" w:rsidR="00F36EC0" w:rsidRDefault="00F36EC0" w:rsidP="002025C1">
            <w:pPr>
              <w:widowControl w:val="0"/>
              <w:autoSpaceDE w:val="0"/>
              <w:autoSpaceDN w:val="0"/>
              <w:adjustRightInd w:val="0"/>
              <w:spacing w:after="120"/>
              <w:ind w:left="1267" w:right="4" w:hanging="547"/>
            </w:pPr>
            <w:r w:rsidRPr="00997FA1">
              <w:rPr>
                <w:rFonts w:eastAsia="Calibri"/>
                <w:color w:val="1A1A1A"/>
                <w:lang w:val="en-US" w:eastAsia="en-US"/>
              </w:rPr>
              <w:t>(iv)</w:t>
            </w:r>
            <w:r w:rsidRPr="00997FA1">
              <w:rPr>
                <w:rFonts w:eastAsia="Calibri"/>
                <w:color w:val="1A1A1A"/>
                <w:lang w:val="en-US" w:eastAsia="en-US"/>
              </w:rPr>
              <w:tab/>
              <w:t>sets out an anticipated timeframe in which, if the identified assistance needs are provided, that CCM will be able to meet that obligation.</w:t>
            </w:r>
          </w:p>
        </w:tc>
        <w:tc>
          <w:tcPr>
            <w:tcW w:w="1579" w:type="dxa"/>
          </w:tcPr>
          <w:p w14:paraId="77FFEB6D" w14:textId="77777777" w:rsidR="000F1DB1" w:rsidRDefault="000F1DB1" w:rsidP="000F1DB1">
            <w:pPr>
              <w:pStyle w:val="Default"/>
              <w:ind w:right="6"/>
              <w:rPr>
                <w:color w:val="00B050"/>
                <w:lang w:val="en-US"/>
              </w:rPr>
            </w:pPr>
            <w:r>
              <w:rPr>
                <w:color w:val="00B050"/>
                <w:lang w:val="en-US"/>
              </w:rPr>
              <w:t>GREEN</w:t>
            </w:r>
          </w:p>
          <w:p w14:paraId="62BADA0D" w14:textId="69979A1B" w:rsidR="00F36EC0" w:rsidRPr="00024C18" w:rsidRDefault="00F36EC0" w:rsidP="002025C1">
            <w:pPr>
              <w:pStyle w:val="Default"/>
              <w:spacing w:after="120"/>
              <w:ind w:right="4"/>
              <w:rPr>
                <w:color w:val="0070C0"/>
                <w:lang w:val="en-US"/>
              </w:rPr>
            </w:pPr>
          </w:p>
        </w:tc>
      </w:tr>
      <w:tr w:rsidR="00F36EC0" w14:paraId="47DB318D" w14:textId="2AD71AB3" w:rsidTr="001C5B39">
        <w:tc>
          <w:tcPr>
            <w:tcW w:w="7488" w:type="dxa"/>
          </w:tcPr>
          <w:p w14:paraId="5CC9E175" w14:textId="43040497" w:rsidR="00F36EC0" w:rsidRDefault="00F36EC0" w:rsidP="005B5123">
            <w:pPr>
              <w:pStyle w:val="Default"/>
              <w:numPr>
                <w:ilvl w:val="0"/>
                <w:numId w:val="32"/>
              </w:numPr>
              <w:spacing w:after="120"/>
              <w:ind w:left="0" w:right="4" w:firstLine="0"/>
            </w:pPr>
            <w:r w:rsidRPr="000A7BA3">
              <w:rPr>
                <w:color w:val="1A1A1A"/>
                <w:lang w:val="en-US"/>
              </w:rPr>
              <w:t>The CCM may work together with the Secretariat to draft the Capacity Development Plan. This plan shall be attached to that CCM’s comments to the dCMR.</w:t>
            </w:r>
          </w:p>
        </w:tc>
        <w:tc>
          <w:tcPr>
            <w:tcW w:w="1579" w:type="dxa"/>
          </w:tcPr>
          <w:p w14:paraId="36A4C147" w14:textId="77777777" w:rsidR="000F1DB1" w:rsidRDefault="000F1DB1" w:rsidP="000F1DB1">
            <w:pPr>
              <w:pStyle w:val="Default"/>
              <w:ind w:right="6"/>
              <w:rPr>
                <w:color w:val="00B050"/>
                <w:lang w:val="en-US"/>
              </w:rPr>
            </w:pPr>
            <w:r>
              <w:rPr>
                <w:color w:val="00B050"/>
                <w:lang w:val="en-US"/>
              </w:rPr>
              <w:t>GREEN</w:t>
            </w:r>
          </w:p>
          <w:p w14:paraId="446832D3" w14:textId="47522D68" w:rsidR="00F01EB8" w:rsidRPr="00024C18" w:rsidRDefault="00F01EB8" w:rsidP="00F01EB8">
            <w:pPr>
              <w:pStyle w:val="Default"/>
              <w:ind w:right="4"/>
              <w:rPr>
                <w:color w:val="0070C0"/>
                <w:lang w:val="en-US"/>
              </w:rPr>
            </w:pPr>
          </w:p>
        </w:tc>
      </w:tr>
      <w:tr w:rsidR="00F36EC0" w14:paraId="4E82A466" w14:textId="2FFC0170" w:rsidTr="001C5B39">
        <w:tc>
          <w:tcPr>
            <w:tcW w:w="7488" w:type="dxa"/>
          </w:tcPr>
          <w:p w14:paraId="3F08C537" w14:textId="294C7AA8" w:rsidR="00F36EC0" w:rsidRPr="00FF3C14" w:rsidRDefault="00F36EC0" w:rsidP="005B5123">
            <w:pPr>
              <w:pStyle w:val="Default"/>
              <w:numPr>
                <w:ilvl w:val="0"/>
                <w:numId w:val="32"/>
              </w:numPr>
              <w:spacing w:after="120"/>
              <w:ind w:left="32" w:right="4" w:hanging="32"/>
            </w:pPr>
            <w:r w:rsidRPr="00FF3C14">
              <w:rPr>
                <w:color w:val="000000" w:themeColor="text1"/>
                <w:lang w:val="en-US"/>
              </w:rPr>
              <w:t>Where a capacity assistance need has been identified</w:t>
            </w:r>
            <w:r w:rsidR="00C675FD" w:rsidRPr="00FF3C14">
              <w:rPr>
                <w:color w:val="000000" w:themeColor="text1"/>
                <w:lang w:val="en-US"/>
              </w:rPr>
              <w:t>, through the preparation of a Capacity Development Plan,</w:t>
            </w:r>
            <w:r w:rsidRPr="00FF3C14">
              <w:rPr>
                <w:color w:val="000000" w:themeColor="text1"/>
                <w:lang w:val="en-US"/>
              </w:rPr>
              <w:t xml:space="preserve"> in a dCMR by a SIDS, Participating Territory, Indonesia or the Philippines, which has prevented that CCM from fulfilling a particular obligation, </w:t>
            </w:r>
            <w:r w:rsidR="00C675FD" w:rsidRPr="00FF3C14">
              <w:rPr>
                <w:color w:val="000000" w:themeColor="text1"/>
                <w:lang w:val="en-US"/>
              </w:rPr>
              <w:t xml:space="preserve">and TCC has confirmed that all of the elements of the Capacity Development Plan as stated in paragraph 9 are included, </w:t>
            </w:r>
            <w:r w:rsidRPr="00FF3C14">
              <w:rPr>
                <w:color w:val="000000" w:themeColor="text1"/>
                <w:lang w:val="en-US"/>
              </w:rPr>
              <w:t xml:space="preserve">TCC shall assess that CCM as “Capacity Assistance Needed” for that obligation. TCC shall recommend to the Commission that it allow the Capacity Development Plan to run until the end of the anticipated timeframe and assistance delivery set out therein. </w:t>
            </w:r>
          </w:p>
        </w:tc>
        <w:tc>
          <w:tcPr>
            <w:tcW w:w="1579" w:type="dxa"/>
          </w:tcPr>
          <w:p w14:paraId="77DCADF8" w14:textId="6858BF9B" w:rsidR="00F36EC0" w:rsidRDefault="000F1DB1" w:rsidP="00024C18">
            <w:pPr>
              <w:pStyle w:val="Default"/>
              <w:ind w:right="6"/>
              <w:rPr>
                <w:color w:val="00B050"/>
                <w:lang w:val="en-US"/>
              </w:rPr>
            </w:pPr>
            <w:r>
              <w:rPr>
                <w:color w:val="00B050"/>
                <w:lang w:val="en-US"/>
              </w:rPr>
              <w:t>GREEN</w:t>
            </w:r>
          </w:p>
          <w:p w14:paraId="01FC2E0A" w14:textId="505E05D9" w:rsidR="004513D3" w:rsidRPr="00711A2F" w:rsidRDefault="004513D3" w:rsidP="00024C18">
            <w:pPr>
              <w:pStyle w:val="Default"/>
              <w:ind w:right="6"/>
              <w:rPr>
                <w:color w:val="1A1A1A"/>
                <w:lang w:val="en-US"/>
              </w:rPr>
            </w:pPr>
          </w:p>
        </w:tc>
      </w:tr>
      <w:tr w:rsidR="00F36EC0" w14:paraId="1581BC36" w14:textId="527F5BBE" w:rsidTr="001C5B39">
        <w:tc>
          <w:tcPr>
            <w:tcW w:w="7488" w:type="dxa"/>
          </w:tcPr>
          <w:p w14:paraId="04E9B998" w14:textId="7484762C" w:rsidR="00F36EC0" w:rsidRDefault="00F36EC0" w:rsidP="00F76876">
            <w:pPr>
              <w:pStyle w:val="Default"/>
              <w:numPr>
                <w:ilvl w:val="0"/>
                <w:numId w:val="32"/>
              </w:numPr>
              <w:spacing w:after="120"/>
              <w:ind w:left="0" w:right="4" w:firstLine="0"/>
            </w:pPr>
            <w:r w:rsidRPr="003E7032">
              <w:rPr>
                <w:color w:val="1A1A1A"/>
                <w:lang w:val="en-US"/>
              </w:rPr>
              <w:t xml:space="preserve">That CCM shall report its progress under the Capacity Development Plan every year in its Annual Report Part II. That CCM shall remain assessed as “Capacity Assistance Needed” against that particular obligation until the end of the timeframe in the plan.  </w:t>
            </w:r>
          </w:p>
        </w:tc>
        <w:tc>
          <w:tcPr>
            <w:tcW w:w="1579" w:type="dxa"/>
          </w:tcPr>
          <w:p w14:paraId="1A1DA4B6" w14:textId="617EBED1" w:rsidR="00F36EC0" w:rsidRPr="00024C18" w:rsidRDefault="00024C18" w:rsidP="00F76876">
            <w:pPr>
              <w:pStyle w:val="Default"/>
              <w:spacing w:after="120"/>
              <w:ind w:right="4"/>
              <w:rPr>
                <w:color w:val="0070C0"/>
                <w:lang w:val="en-US"/>
              </w:rPr>
            </w:pPr>
            <w:r w:rsidRPr="00481A7E">
              <w:rPr>
                <w:color w:val="00B050"/>
                <w:lang w:val="en-US"/>
              </w:rPr>
              <w:t>No comment.</w:t>
            </w:r>
          </w:p>
        </w:tc>
      </w:tr>
      <w:tr w:rsidR="00F36EC0" w14:paraId="771AFD5F" w14:textId="4C6D6E40" w:rsidTr="001C5B39">
        <w:tc>
          <w:tcPr>
            <w:tcW w:w="7488" w:type="dxa"/>
          </w:tcPr>
          <w:p w14:paraId="06F4BD02" w14:textId="77777777" w:rsidR="00F36EC0" w:rsidRPr="000F1DB1" w:rsidRDefault="00F36EC0" w:rsidP="00F76876">
            <w:pPr>
              <w:pStyle w:val="Default"/>
              <w:numPr>
                <w:ilvl w:val="0"/>
                <w:numId w:val="32"/>
              </w:numPr>
              <w:spacing w:after="120"/>
              <w:ind w:left="0" w:right="4" w:firstLine="0"/>
            </w:pPr>
            <w:r w:rsidRPr="003E7032">
              <w:rPr>
                <w:color w:val="1A1A1A"/>
                <w:lang w:val="en-US"/>
              </w:rPr>
              <w:t xml:space="preserve">Where the Commission is identified in the Capacity Development Plan to assist that CCM, the Secretariat shall provide an annual report of such assistance to TCC.   </w:t>
            </w:r>
          </w:p>
          <w:p w14:paraId="2D1E1BBD" w14:textId="20B97CC8" w:rsidR="000F1DB1" w:rsidRDefault="000F1DB1" w:rsidP="000F1DB1">
            <w:pPr>
              <w:pStyle w:val="Default"/>
              <w:spacing w:after="120"/>
              <w:ind w:right="4"/>
            </w:pPr>
          </w:p>
        </w:tc>
        <w:tc>
          <w:tcPr>
            <w:tcW w:w="1579" w:type="dxa"/>
          </w:tcPr>
          <w:p w14:paraId="27D627EF" w14:textId="6252E21E" w:rsidR="00F36EC0" w:rsidRPr="00A63D0F" w:rsidRDefault="000F1DB1" w:rsidP="0032342C">
            <w:pPr>
              <w:pStyle w:val="Default"/>
              <w:ind w:right="6"/>
              <w:rPr>
                <w:color w:val="0070C0"/>
                <w:lang w:val="en-US"/>
              </w:rPr>
            </w:pPr>
            <w:r>
              <w:rPr>
                <w:color w:val="00B050"/>
                <w:lang w:val="en-US"/>
              </w:rPr>
              <w:t>GREEN</w:t>
            </w:r>
          </w:p>
        </w:tc>
      </w:tr>
      <w:tr w:rsidR="00F36EC0" w14:paraId="2F11DBB7" w14:textId="257AAAE4" w:rsidTr="001C5B39">
        <w:tc>
          <w:tcPr>
            <w:tcW w:w="7488" w:type="dxa"/>
          </w:tcPr>
          <w:p w14:paraId="61770BF0" w14:textId="35D4DDEB" w:rsidR="00F36EC0" w:rsidRDefault="00F36EC0" w:rsidP="00F76876">
            <w:pPr>
              <w:pStyle w:val="Default"/>
              <w:numPr>
                <w:ilvl w:val="0"/>
                <w:numId w:val="32"/>
              </w:numPr>
              <w:spacing w:after="120"/>
              <w:ind w:left="0" w:right="4" w:firstLine="0"/>
            </w:pPr>
            <w:r w:rsidRPr="003E7032">
              <w:rPr>
                <w:color w:val="1A1A1A"/>
                <w:lang w:val="en-US"/>
              </w:rPr>
              <w:t xml:space="preserve">If a CCM notifies the Commission that its capacity needs have been met, the Capacity Development Plan for that obligation shall be deemed </w:t>
            </w:r>
            <w:r>
              <w:rPr>
                <w:color w:val="1A1A1A"/>
                <w:lang w:val="en-US"/>
              </w:rPr>
              <w:t>completed</w:t>
            </w:r>
            <w:r w:rsidRPr="003E7032">
              <w:rPr>
                <w:color w:val="1A1A1A"/>
                <w:lang w:val="en-US"/>
              </w:rPr>
              <w:t xml:space="preserve"> and the CCM’s compliance with that obligation shall then be assessed in accordance with Annex I.  </w:t>
            </w:r>
          </w:p>
        </w:tc>
        <w:tc>
          <w:tcPr>
            <w:tcW w:w="1579" w:type="dxa"/>
          </w:tcPr>
          <w:p w14:paraId="2E61BF0E" w14:textId="35E2778D" w:rsidR="00F36EC0" w:rsidRPr="00674DC9" w:rsidRDefault="00674DC9" w:rsidP="00F76876">
            <w:pPr>
              <w:pStyle w:val="Default"/>
              <w:spacing w:after="120"/>
              <w:ind w:right="4"/>
              <w:rPr>
                <w:color w:val="0070C0"/>
                <w:lang w:val="en-US"/>
              </w:rPr>
            </w:pPr>
            <w:r w:rsidRPr="007A7B62">
              <w:rPr>
                <w:color w:val="00B050"/>
                <w:lang w:val="en-US"/>
              </w:rPr>
              <w:t>No comment.</w:t>
            </w:r>
          </w:p>
        </w:tc>
      </w:tr>
      <w:tr w:rsidR="00F36EC0" w14:paraId="7C87944F" w14:textId="460F3D8A" w:rsidTr="001C5B39">
        <w:tc>
          <w:tcPr>
            <w:tcW w:w="7488" w:type="dxa"/>
          </w:tcPr>
          <w:p w14:paraId="5B26DA0A" w14:textId="0C8F1191" w:rsidR="00F36EC0" w:rsidRDefault="00F36EC0" w:rsidP="00F76876">
            <w:pPr>
              <w:pStyle w:val="Default"/>
              <w:numPr>
                <w:ilvl w:val="0"/>
                <w:numId w:val="32"/>
              </w:numPr>
              <w:spacing w:after="120"/>
              <w:ind w:left="0" w:right="4" w:firstLine="0"/>
            </w:pPr>
            <w:r w:rsidRPr="003E7032">
              <w:rPr>
                <w:color w:val="1A1A1A"/>
                <w:lang w:val="en-US"/>
              </w:rPr>
              <w:lastRenderedPageBreak/>
              <w:t xml:space="preserve">Unless the </w:t>
            </w:r>
            <w:r w:rsidRPr="00FF3C14">
              <w:rPr>
                <w:color w:val="000000" w:themeColor="text1"/>
                <w:lang w:val="en-US"/>
              </w:rPr>
              <w:t xml:space="preserve">SIDS, Participating Territory, Indonesia or Philippines amends </w:t>
            </w:r>
            <w:r w:rsidR="001557E5" w:rsidRPr="00FF3C14">
              <w:rPr>
                <w:color w:val="000000" w:themeColor="text1"/>
                <w:lang w:val="en-US"/>
              </w:rPr>
              <w:t>the</w:t>
            </w:r>
            <w:r w:rsidRPr="00FF3C14">
              <w:rPr>
                <w:color w:val="000000" w:themeColor="text1"/>
                <w:lang w:val="en-US"/>
              </w:rPr>
              <w:t xml:space="preserve"> Capacity Development Plan</w:t>
            </w:r>
            <w:r w:rsidR="001557E5" w:rsidRPr="00FF3C14">
              <w:rPr>
                <w:color w:val="000000" w:themeColor="text1"/>
                <w:lang w:val="en-US"/>
              </w:rPr>
              <w:t xml:space="preserve"> that it submitted under paragraph 11 in its dCMR and TCC has confirmed that all the elements of that Plan as stated in paragraph 9 are included</w:t>
            </w:r>
            <w:r w:rsidRPr="00FF3C14">
              <w:rPr>
                <w:color w:val="000000" w:themeColor="text1"/>
                <w:lang w:val="en-US"/>
              </w:rPr>
              <w:t xml:space="preserve">, once the timeframe in that </w:t>
            </w:r>
            <w:r w:rsidR="001557E5" w:rsidRPr="00FF3C14">
              <w:rPr>
                <w:color w:val="000000" w:themeColor="text1"/>
                <w:lang w:val="en-US"/>
              </w:rPr>
              <w:t xml:space="preserve">original </w:t>
            </w:r>
            <w:r w:rsidRPr="00FF3C14">
              <w:rPr>
                <w:color w:val="000000" w:themeColor="text1"/>
                <w:lang w:val="en-US"/>
              </w:rPr>
              <w:t xml:space="preserve">Plan has passed, that CCM’s compliance with that obligation shall </w:t>
            </w:r>
            <w:r w:rsidRPr="003E7032">
              <w:rPr>
                <w:color w:val="1A1A1A"/>
                <w:lang w:val="en-US"/>
              </w:rPr>
              <w:t>be assessed in accordance with Annex I</w:t>
            </w:r>
            <w:r w:rsidRPr="0032342C">
              <w:rPr>
                <w:color w:val="1A1A1A"/>
                <w:lang w:val="en-US"/>
              </w:rPr>
              <w:t>.</w:t>
            </w:r>
          </w:p>
        </w:tc>
        <w:tc>
          <w:tcPr>
            <w:tcW w:w="1579" w:type="dxa"/>
          </w:tcPr>
          <w:p w14:paraId="58BED4D1" w14:textId="3B4E864F" w:rsidR="004513D3" w:rsidRDefault="000F1DB1" w:rsidP="00F76876">
            <w:pPr>
              <w:pStyle w:val="Default"/>
              <w:ind w:right="6"/>
              <w:rPr>
                <w:color w:val="00B050"/>
              </w:rPr>
            </w:pPr>
            <w:r>
              <w:rPr>
                <w:color w:val="00B050"/>
              </w:rPr>
              <w:t>GREEN</w:t>
            </w:r>
          </w:p>
          <w:p w14:paraId="3913D283" w14:textId="1398D7A4" w:rsidR="001557E5" w:rsidRPr="004368C5" w:rsidRDefault="001557E5" w:rsidP="00F76876">
            <w:pPr>
              <w:pStyle w:val="Default"/>
              <w:ind w:right="6"/>
              <w:rPr>
                <w:color w:val="00B050"/>
              </w:rPr>
            </w:pPr>
          </w:p>
          <w:p w14:paraId="3A2D1AB9" w14:textId="4D540DA7" w:rsidR="00711A2F" w:rsidRPr="00711A2F" w:rsidRDefault="00711A2F" w:rsidP="00F76876">
            <w:pPr>
              <w:pStyle w:val="Default"/>
              <w:spacing w:after="120"/>
              <w:ind w:right="4"/>
              <w:rPr>
                <w:color w:val="0070C0"/>
                <w:lang w:val="en-US"/>
              </w:rPr>
            </w:pPr>
          </w:p>
        </w:tc>
      </w:tr>
      <w:tr w:rsidR="00F36EC0" w14:paraId="6EF532F9" w14:textId="33A9A64E" w:rsidTr="001C5B39">
        <w:tc>
          <w:tcPr>
            <w:tcW w:w="7488" w:type="dxa"/>
          </w:tcPr>
          <w:p w14:paraId="64160E7A" w14:textId="77777777" w:rsidR="00F36EC0" w:rsidRDefault="00F36EC0" w:rsidP="00F76876">
            <w:pPr>
              <w:pStyle w:val="Default"/>
              <w:numPr>
                <w:ilvl w:val="0"/>
                <w:numId w:val="32"/>
              </w:numPr>
              <w:spacing w:after="120"/>
              <w:ind w:left="0" w:right="4" w:firstLine="0"/>
            </w:pPr>
            <w:r w:rsidRPr="006A61C6">
              <w:t>The Commission recognises the special requirements of developing</w:t>
            </w:r>
            <w:r>
              <w:t xml:space="preserve"> State CCMs, particularly SIDS </w:t>
            </w:r>
            <w:r w:rsidRPr="006A61C6">
              <w:t>and Participating Territories, and shall seek to actively engage and cooperate with these CCMs and facilitate their effective participation in the implementation of the CMS including by:</w:t>
            </w:r>
          </w:p>
          <w:p w14:paraId="3D36420D" w14:textId="22ABEEFA" w:rsidR="00F36EC0" w:rsidRPr="006A61C6" w:rsidRDefault="00F76876" w:rsidP="00F76876">
            <w:pPr>
              <w:pStyle w:val="Default"/>
              <w:tabs>
                <w:tab w:val="left" w:pos="993"/>
              </w:tabs>
              <w:spacing w:after="120"/>
              <w:ind w:right="4"/>
            </w:pPr>
            <w:r>
              <w:tab/>
            </w:r>
            <w:r w:rsidR="00F36EC0" w:rsidRPr="006A61C6">
              <w:t>(i)</w:t>
            </w:r>
            <w:r w:rsidR="00F36EC0" w:rsidRPr="006A61C6">
              <w:tab/>
              <w:t xml:space="preserve">ensuring that inter-governmental sub-regional agencies which provide advice and assistance to these CCMs, are able to participate in the processes established under the CMS, including by attending any working groups as observers and participating in accordance with Rule 36 of the Commission’s Rules of Procedure, and having access to all relevant </w:t>
            </w:r>
            <w:r w:rsidR="00F36EC0">
              <w:t>information</w:t>
            </w:r>
            <w:r w:rsidR="00F36EC0" w:rsidRPr="006A61C6">
              <w:t>, and</w:t>
            </w:r>
          </w:p>
          <w:p w14:paraId="7851A35E" w14:textId="533A933A" w:rsidR="00F36EC0" w:rsidRDefault="00F76876" w:rsidP="00F76876">
            <w:pPr>
              <w:pStyle w:val="Default"/>
              <w:tabs>
                <w:tab w:val="left" w:pos="993"/>
              </w:tabs>
              <w:spacing w:after="120"/>
              <w:ind w:right="4"/>
            </w:pPr>
            <w:r>
              <w:tab/>
            </w:r>
            <w:r w:rsidR="00F36EC0" w:rsidRPr="006A61C6">
              <w:t>(ii)</w:t>
            </w:r>
            <w:r w:rsidR="00F36EC0" w:rsidRPr="006A61C6">
              <w:tab/>
              <w:t xml:space="preserve">providing appropriately targeted assistance to improve implementation of, and compliance with, obligations arising under the Convention and CMMs adopted by the Commission, including through consideration of the options for capacity building and technical assistance. </w:t>
            </w:r>
          </w:p>
        </w:tc>
        <w:tc>
          <w:tcPr>
            <w:tcW w:w="1579" w:type="dxa"/>
          </w:tcPr>
          <w:p w14:paraId="5D5EF8DC" w14:textId="1E9C420D" w:rsidR="00F36EC0" w:rsidRPr="00F15E1C" w:rsidRDefault="00F15E1C" w:rsidP="00F76876">
            <w:pPr>
              <w:pStyle w:val="Default"/>
              <w:spacing w:after="120"/>
              <w:ind w:right="4"/>
              <w:rPr>
                <w:color w:val="0070C0"/>
              </w:rPr>
            </w:pPr>
            <w:r w:rsidRPr="007A7B62">
              <w:rPr>
                <w:color w:val="00B050"/>
              </w:rPr>
              <w:t>No comment.</w:t>
            </w:r>
          </w:p>
        </w:tc>
      </w:tr>
    </w:tbl>
    <w:p w14:paraId="2BB78B6C" w14:textId="77777777" w:rsidR="003E7032" w:rsidRDefault="003E7032" w:rsidP="00F76876">
      <w:pPr>
        <w:pStyle w:val="Default"/>
        <w:tabs>
          <w:tab w:val="left" w:pos="993"/>
        </w:tabs>
        <w:spacing w:after="120"/>
        <w:ind w:right="4"/>
        <w:rPr>
          <w:b/>
          <w:u w:val="single"/>
        </w:rPr>
      </w:pPr>
    </w:p>
    <w:tbl>
      <w:tblPr>
        <w:tblStyle w:val="TableGrid"/>
        <w:tblW w:w="9067" w:type="dxa"/>
        <w:tblLook w:val="04A0" w:firstRow="1" w:lastRow="0" w:firstColumn="1" w:lastColumn="0" w:noHBand="0" w:noVBand="1"/>
      </w:tblPr>
      <w:tblGrid>
        <w:gridCol w:w="7488"/>
        <w:gridCol w:w="1579"/>
      </w:tblGrid>
      <w:tr w:rsidR="00A734F4" w:rsidRPr="00120DB7" w14:paraId="68E1A8F9" w14:textId="77777777" w:rsidTr="001C5B39">
        <w:tc>
          <w:tcPr>
            <w:tcW w:w="7488" w:type="dxa"/>
          </w:tcPr>
          <w:p w14:paraId="36F33079" w14:textId="6AD80E6B" w:rsidR="00A734F4" w:rsidRPr="001B3FB4" w:rsidRDefault="00A734F4" w:rsidP="00A734F4">
            <w:pPr>
              <w:spacing w:before="100" w:beforeAutospacing="1" w:after="100" w:afterAutospacing="1"/>
              <w:rPr>
                <w:rFonts w:ascii="Times" w:eastAsia="MS Mincho" w:hAnsi="Times"/>
                <w:color w:val="FF0000"/>
                <w:sz w:val="20"/>
                <w:szCs w:val="20"/>
                <w:u w:val="single"/>
                <w:lang w:val="en-US" w:eastAsia="en-US"/>
              </w:rPr>
            </w:pPr>
            <w:r w:rsidRPr="001B3FB4">
              <w:rPr>
                <w:rFonts w:ascii="TimesNewRomanPS" w:eastAsia="MS Mincho" w:hAnsi="TimesNewRomanPS"/>
                <w:iCs/>
                <w:color w:val="FF0000"/>
                <w:u w:val="single"/>
                <w:lang w:val="en-US" w:eastAsia="en-US"/>
              </w:rPr>
              <w:t>[</w:t>
            </w:r>
            <w:r w:rsidRPr="001B3FB4">
              <w:rPr>
                <w:rFonts w:ascii="TimesNewRomanPS" w:eastAsia="MS Mincho" w:hAnsi="TimesNewRomanPS"/>
                <w:i/>
                <w:iCs/>
                <w:color w:val="FF0000"/>
                <w:u w:val="single"/>
                <w:lang w:val="en-US" w:eastAsia="en-US"/>
              </w:rPr>
              <w:t xml:space="preserve">Investigation Status Report </w:t>
            </w:r>
          </w:p>
          <w:p w14:paraId="359C3536" w14:textId="77777777" w:rsidR="00A734F4" w:rsidRPr="001B3FB4" w:rsidRDefault="00A734F4" w:rsidP="00A734F4">
            <w:pPr>
              <w:rPr>
                <w:rFonts w:eastAsia="MS Mincho"/>
                <w:color w:val="FF0000"/>
                <w:u w:val="single"/>
                <w:lang w:val="en-US" w:eastAsia="en-US"/>
              </w:rPr>
            </w:pPr>
            <w:r w:rsidRPr="001B3FB4">
              <w:rPr>
                <w:rFonts w:eastAsia="MS Mincho"/>
                <w:color w:val="FF0000"/>
                <w:u w:val="single"/>
                <w:lang w:val="en-US" w:eastAsia="en-US"/>
              </w:rPr>
              <w:t>16 bis.  Where there are alleged violations identified in a CCM’s dCMR, that CCM shall provide an Investigation Status Report (ISR) for each alleged violation to the Secretariat with the dCMR that provides the following information:</w:t>
            </w:r>
          </w:p>
          <w:p w14:paraId="25965D32"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(a) Has an investigation been started? (Yes/No)</w:t>
            </w:r>
          </w:p>
          <w:p w14:paraId="148201D6" w14:textId="61A570B5"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 xml:space="preserve">(b) If yes, what is the </w:t>
            </w:r>
            <w:r>
              <w:rPr>
                <w:rFonts w:ascii="TimesNewRomanPS" w:eastAsia="MS Mincho" w:hAnsi="TimesNewRomanPS"/>
                <w:iCs/>
                <w:color w:val="FF0000"/>
                <w:u w:val="single"/>
                <w:lang w:val="en-US" w:eastAsia="en-US"/>
              </w:rPr>
              <w:t xml:space="preserve">current </w:t>
            </w:r>
            <w:r w:rsidRPr="001B3FB4">
              <w:rPr>
                <w:rFonts w:ascii="TimesNewRomanPS" w:eastAsia="MS Mincho" w:hAnsi="TimesNewRomanPS"/>
                <w:iCs/>
                <w:color w:val="FF0000"/>
                <w:u w:val="single"/>
                <w:lang w:val="en-US" w:eastAsia="en-US"/>
              </w:rPr>
              <w:t>status of the investigation?</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(Ongoing, Completed)</w:t>
            </w:r>
          </w:p>
          <w:p w14:paraId="74B12124" w14:textId="60D3318D"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(c) If the alleged violations stem from an observer report, have you obtained the observer</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report? (Yes/No)</w:t>
            </w:r>
          </w:p>
          <w:p w14:paraId="4A515445"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(d) If no, what steps have you taken to obtain the observer report?</w:t>
            </w:r>
          </w:p>
          <w:p w14:paraId="73F34EE1" w14:textId="08781029" w:rsidR="00A734F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(e) What was the outcome of the investigation? (Closed – no violation; Infraction – not</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charged; Infraction – charged)</w:t>
            </w:r>
          </w:p>
          <w:p w14:paraId="67C5C0FA"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(f) If no violation, provide brief explanation</w:t>
            </w:r>
          </w:p>
          <w:p w14:paraId="288921AB"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(g) If infraction, but not charged, provide brief explanation</w:t>
            </w:r>
          </w:p>
          <w:p w14:paraId="0110B33D" w14:textId="22E1AAB8" w:rsidR="00A734F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(h) If infraction charged, how was it charged (e.g., penalty/fine, permit sanction, verbal or</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written warning, etc.) and level of charged (e.g., penalty amount, length of sanction, etc.)</w:t>
            </w:r>
          </w:p>
          <w:p w14:paraId="6AD4FE9C" w14:textId="03A86ED5" w:rsidR="00A734F4"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16 ter</w:t>
            </w:r>
            <w:r w:rsidRPr="00DD0029">
              <w:rPr>
                <w:rFonts w:eastAsia="MS Mincho"/>
                <w:color w:val="FF0000"/>
                <w:u w:val="single"/>
                <w:lang w:val="en-US" w:eastAsia="en-US"/>
              </w:rPr>
              <w:t xml:space="preserve">.  </w:t>
            </w:r>
            <w:r w:rsidRPr="000675F1">
              <w:rPr>
                <w:rFonts w:ascii="TimesNewRomanPS" w:eastAsia="MS Mincho" w:hAnsi="TimesNewRomanPS"/>
                <w:iCs/>
                <w:color w:val="FF0000"/>
                <w:u w:val="single"/>
                <w:lang w:val="en-US" w:eastAsia="en-US"/>
              </w:rPr>
              <w:t>The CCM may work together with the Secretariat to draft the ISR. This report shall be</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attached to that CCM’s comments to the dCMR.</w:t>
            </w:r>
          </w:p>
          <w:p w14:paraId="602E223C" w14:textId="6A8922D6" w:rsidR="00A734F4" w:rsidRPr="000675F1"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lastRenderedPageBreak/>
              <w:t>16 quater</w:t>
            </w:r>
            <w:r w:rsidRPr="00DD0029">
              <w:rPr>
                <w:rFonts w:eastAsia="MS Mincho"/>
                <w:color w:val="FF0000"/>
                <w:u w:val="single"/>
                <w:lang w:val="en-US" w:eastAsia="en-US"/>
              </w:rPr>
              <w:t xml:space="preserve">. </w:t>
            </w:r>
            <w:r w:rsidRPr="000675F1">
              <w:rPr>
                <w:rFonts w:ascii="TimesNewRomanPS" w:eastAsia="MS Mincho" w:hAnsi="TimesNewRomanPS"/>
                <w:iCs/>
                <w:color w:val="FF0000"/>
                <w:u w:val="single"/>
                <w:lang w:val="en-US" w:eastAsia="en-US"/>
              </w:rPr>
              <w:t>Where an investigation has been notified as ongoing, through the preparation of an ISR, and</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 xml:space="preserve">all of the elements of the ISR as stated in paragraph </w:t>
            </w:r>
            <w:r>
              <w:rPr>
                <w:rFonts w:ascii="TimesNewRomanPS" w:eastAsia="MS Mincho" w:hAnsi="TimesNewRomanPS"/>
                <w:iCs/>
                <w:color w:val="FF0000"/>
                <w:u w:val="single"/>
                <w:lang w:val="en-US" w:eastAsia="en-US"/>
              </w:rPr>
              <w:t>16bis</w:t>
            </w:r>
            <w:r w:rsidRPr="000675F1">
              <w:rPr>
                <w:rFonts w:ascii="TimesNewRomanPS" w:eastAsia="MS Mincho" w:hAnsi="TimesNewRomanPS"/>
                <w:iCs/>
                <w:color w:val="FF0000"/>
                <w:u w:val="single"/>
                <w:lang w:val="en-US" w:eastAsia="en-US"/>
              </w:rPr>
              <w:t xml:space="preserve"> are included, TCC shall assess that CCM</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as “Flag State Investigation” for that investigation.</w:t>
            </w:r>
          </w:p>
          <w:p w14:paraId="448015CA" w14:textId="14B4EBDE" w:rsidR="00A734F4" w:rsidRPr="000675F1"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16 quinquies</w:t>
            </w:r>
            <w:r w:rsidRPr="00DD0029">
              <w:rPr>
                <w:rFonts w:eastAsia="MS Mincho"/>
                <w:color w:val="FF0000"/>
                <w:u w:val="single"/>
                <w:lang w:val="en-US" w:eastAsia="en-US"/>
              </w:rPr>
              <w:t xml:space="preserve">. </w:t>
            </w:r>
            <w:r w:rsidRPr="000675F1">
              <w:rPr>
                <w:rFonts w:ascii="TimesNewRomanPS" w:eastAsia="MS Mincho" w:hAnsi="TimesNewRomanPS"/>
                <w:iCs/>
                <w:color w:val="FF0000"/>
                <w:u w:val="single"/>
                <w:lang w:val="en-US" w:eastAsia="en-US"/>
              </w:rPr>
              <w:t>Where an investigation has been notified as completed, through the preparation of an ISR,</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 xml:space="preserve">and all the elements of the ISR as stated in paragraph </w:t>
            </w:r>
            <w:r>
              <w:rPr>
                <w:rFonts w:ascii="TimesNewRomanPS" w:eastAsia="MS Mincho" w:hAnsi="TimesNewRomanPS"/>
                <w:iCs/>
                <w:color w:val="FF0000"/>
                <w:u w:val="single"/>
                <w:lang w:val="en-US" w:eastAsia="en-US"/>
              </w:rPr>
              <w:t>16bis</w:t>
            </w:r>
            <w:r w:rsidRPr="000675F1">
              <w:rPr>
                <w:rFonts w:ascii="TimesNewRomanPS" w:eastAsia="MS Mincho" w:hAnsi="TimesNewRomanPS"/>
                <w:iCs/>
                <w:color w:val="FF0000"/>
                <w:u w:val="single"/>
                <w:lang w:val="en-US" w:eastAsia="en-US"/>
              </w:rPr>
              <w:t xml:space="preserve"> are included, TCC shall assess that CCM</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as “Compliant”[or “Completed”?] for that investigation.</w:t>
            </w:r>
          </w:p>
          <w:p w14:paraId="63769BDC" w14:textId="5F274CCC" w:rsidR="00A734F4" w:rsidRPr="000675F1"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16 sexies</w:t>
            </w:r>
            <w:r w:rsidRPr="00DD0029">
              <w:rPr>
                <w:rFonts w:eastAsia="MS Mincho"/>
                <w:color w:val="FF0000"/>
                <w:u w:val="single"/>
                <w:lang w:val="en-US" w:eastAsia="en-US"/>
              </w:rPr>
              <w:t>.</w:t>
            </w:r>
            <w:r w:rsidRPr="000675F1">
              <w:rPr>
                <w:rFonts w:ascii="TimesNewRomanPS" w:eastAsia="MS Mincho" w:hAnsi="TimesNewRomanPS"/>
                <w:iCs/>
                <w:color w:val="FF0000"/>
                <w:u w:val="single"/>
                <w:lang w:val="en-US" w:eastAsia="en-US"/>
              </w:rPr>
              <w:t xml:space="preserve"> When an investigation has not been started or all elements of the ISR as stated in paragraph</w:t>
            </w:r>
            <w:r>
              <w:rPr>
                <w:rFonts w:ascii="TimesNewRomanPS" w:eastAsia="MS Mincho" w:hAnsi="TimesNewRomanPS"/>
                <w:iCs/>
                <w:color w:val="FF0000"/>
                <w:u w:val="single"/>
                <w:lang w:val="en-US" w:eastAsia="en-US"/>
              </w:rPr>
              <w:t xml:space="preserve"> 16bis </w:t>
            </w:r>
            <w:r w:rsidRPr="000675F1">
              <w:rPr>
                <w:rFonts w:ascii="TimesNewRomanPS" w:eastAsia="MS Mincho" w:hAnsi="TimesNewRomanPS"/>
                <w:iCs/>
                <w:color w:val="FF0000"/>
                <w:u w:val="single"/>
                <w:lang w:val="en-US" w:eastAsia="en-US"/>
              </w:rPr>
              <w:t>have not been included, TCC shall assess that CCM as “Non-Compliant” for that investigation.</w:t>
            </w:r>
          </w:p>
          <w:p w14:paraId="1899D0FE" w14:textId="4BAAAACD" w:rsidR="00A734F4" w:rsidRPr="000675F1" w:rsidRDefault="00A734F4" w:rsidP="00A734F4">
            <w:pPr>
              <w:spacing w:after="120"/>
              <w:rPr>
                <w:rFonts w:ascii="TimesNewRomanPS" w:eastAsia="MS Mincho" w:hAnsi="TimesNewRomanPS" w:hint="eastAsia"/>
                <w:iCs/>
                <w:color w:val="FF0000"/>
                <w:u w:val="single"/>
                <w:lang w:val="en-US" w:eastAsia="en-US"/>
              </w:rPr>
            </w:pPr>
            <w:r>
              <w:rPr>
                <w:rFonts w:ascii="TimesNewRomanPS" w:eastAsia="MS Mincho" w:hAnsi="TimesNewRomanPS"/>
                <w:iCs/>
                <w:color w:val="FF0000"/>
                <w:u w:val="single"/>
                <w:lang w:val="en-US" w:eastAsia="en-US"/>
              </w:rPr>
              <w:t>16 septies</w:t>
            </w:r>
            <w:r w:rsidRPr="000675F1">
              <w:rPr>
                <w:rFonts w:ascii="TimesNewRomanPS" w:eastAsia="MS Mincho" w:hAnsi="TimesNewRomanPS"/>
                <w:iCs/>
                <w:color w:val="FF0000"/>
                <w:u w:val="single"/>
                <w:lang w:val="en-US" w:eastAsia="en-US"/>
              </w:rPr>
              <w:t xml:space="preserve">. The assessments in paragraphs </w:t>
            </w:r>
            <w:r>
              <w:rPr>
                <w:rFonts w:ascii="TimesNewRomanPS" w:eastAsia="MS Mincho" w:hAnsi="TimesNewRomanPS"/>
                <w:iCs/>
                <w:color w:val="FF0000"/>
                <w:u w:val="single"/>
                <w:lang w:val="en-US" w:eastAsia="en-US"/>
              </w:rPr>
              <w:t>16quater</w:t>
            </w:r>
            <w:r w:rsidRPr="000675F1">
              <w:rPr>
                <w:rFonts w:ascii="TimesNewRomanPS" w:eastAsia="MS Mincho" w:hAnsi="TimesNewRomanPS"/>
                <w:iCs/>
                <w:color w:val="FF0000"/>
                <w:u w:val="single"/>
                <w:lang w:val="en-US" w:eastAsia="en-US"/>
              </w:rPr>
              <w:t xml:space="preserve"> – </w:t>
            </w:r>
            <w:r>
              <w:rPr>
                <w:rFonts w:ascii="TimesNewRomanPS" w:eastAsia="MS Mincho" w:hAnsi="TimesNewRomanPS"/>
                <w:iCs/>
                <w:color w:val="FF0000"/>
                <w:u w:val="single"/>
                <w:lang w:val="en-US" w:eastAsia="en-US"/>
              </w:rPr>
              <w:t>16sexies</w:t>
            </w:r>
            <w:r w:rsidRPr="000675F1">
              <w:rPr>
                <w:rFonts w:ascii="TimesNewRomanPS" w:eastAsia="MS Mincho" w:hAnsi="TimesNewRomanPS"/>
                <w:iCs/>
                <w:color w:val="FF0000"/>
                <w:u w:val="single"/>
                <w:lang w:val="en-US" w:eastAsia="en-US"/>
              </w:rPr>
              <w:t xml:space="preserve"> will be taken without discussion unless a CCM has a</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specific concern or if there are updates from the Secretariat based on new information received.</w:t>
            </w:r>
          </w:p>
          <w:p w14:paraId="6FB08F62" w14:textId="71F1C095" w:rsidR="00A734F4" w:rsidRDefault="00A734F4" w:rsidP="00A734F4">
            <w:pPr>
              <w:spacing w:after="120"/>
              <w:rPr>
                <w:rFonts w:ascii="TimesNewRomanPS" w:eastAsia="MS Mincho" w:hAnsi="TimesNewRomanPS" w:hint="eastAsia"/>
                <w:iCs/>
                <w:color w:val="FF0000"/>
                <w:u w:val="single"/>
                <w:lang w:val="en-US" w:eastAsia="en-US"/>
              </w:rPr>
            </w:pPr>
            <w:r>
              <w:rPr>
                <w:rFonts w:ascii="TimesNewRomanPS" w:eastAsia="MS Mincho" w:hAnsi="TimesNewRomanPS"/>
                <w:iCs/>
                <w:color w:val="FF0000"/>
                <w:u w:val="single"/>
                <w:lang w:val="en-US" w:eastAsia="en-US"/>
              </w:rPr>
              <w:t>16 octies</w:t>
            </w:r>
            <w:r w:rsidRPr="000675F1">
              <w:rPr>
                <w:rFonts w:ascii="TimesNewRomanPS" w:eastAsia="MS Mincho" w:hAnsi="TimesNewRomanPS"/>
                <w:iCs/>
                <w:color w:val="FF0000"/>
                <w:u w:val="single"/>
                <w:lang w:val="en-US" w:eastAsia="en-US"/>
              </w:rPr>
              <w:t>. Where an investigation has been ongoing for two years, that CCM shall report to TCC</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annually on the status of the investigation and steps it has taken to progress the investigation, and</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based on that report, the TCC may reconsider the CCM’s assessment status.</w:t>
            </w:r>
            <w:r>
              <w:rPr>
                <w:rFonts w:ascii="TimesNewRomanPS" w:eastAsia="MS Mincho" w:hAnsi="TimesNewRomanPS"/>
                <w:iCs/>
                <w:color w:val="FF0000"/>
                <w:u w:val="single"/>
                <w:lang w:val="en-US" w:eastAsia="en-US"/>
              </w:rPr>
              <w:t>]</w:t>
            </w:r>
          </w:p>
          <w:p w14:paraId="3F222D8E" w14:textId="6ACA74E4" w:rsidR="00A734F4" w:rsidRPr="001B3FB4" w:rsidRDefault="00A734F4" w:rsidP="00A734F4">
            <w:pPr>
              <w:spacing w:before="100" w:beforeAutospacing="1" w:after="100" w:afterAutospacing="1"/>
              <w:rPr>
                <w:rFonts w:ascii="TimesNewRomanPS" w:eastAsia="MS Mincho" w:hAnsi="TimesNewRomanPS" w:hint="eastAsia"/>
                <w:iCs/>
                <w:color w:val="FF0000"/>
                <w:u w:val="single"/>
                <w:lang w:val="en-US" w:eastAsia="en-US"/>
              </w:rPr>
            </w:pPr>
          </w:p>
        </w:tc>
        <w:tc>
          <w:tcPr>
            <w:tcW w:w="1579" w:type="dxa"/>
          </w:tcPr>
          <w:p w14:paraId="2BFA77CD" w14:textId="5279D20B" w:rsidR="00A734F4" w:rsidRDefault="00A734F4" w:rsidP="00A734F4">
            <w:pPr>
              <w:pStyle w:val="Default"/>
              <w:ind w:right="6"/>
              <w:rPr>
                <w:color w:val="FF0000"/>
                <w:lang w:val="en-US"/>
              </w:rPr>
            </w:pPr>
            <w:r>
              <w:rPr>
                <w:color w:val="FF0000"/>
              </w:rPr>
              <w:lastRenderedPageBreak/>
              <w:t xml:space="preserve">Alternative version of proposal </w:t>
            </w:r>
            <w:r>
              <w:rPr>
                <w:color w:val="FF0000"/>
                <w:lang w:val="en-US"/>
              </w:rPr>
              <w:t>to reintroduce flag state investigation.</w:t>
            </w:r>
          </w:p>
          <w:p w14:paraId="039E1D2F" w14:textId="42D2C751" w:rsidR="00A734F4" w:rsidRPr="00481A7E" w:rsidRDefault="00A734F4" w:rsidP="00A734F4">
            <w:pPr>
              <w:pStyle w:val="Default"/>
              <w:ind w:right="6"/>
              <w:rPr>
                <w:color w:val="FF0000"/>
              </w:rPr>
            </w:pPr>
          </w:p>
          <w:p w14:paraId="5B343710" w14:textId="77777777" w:rsidR="00A734F4" w:rsidRDefault="00F24D94" w:rsidP="00A734F4">
            <w:pPr>
              <w:pStyle w:val="Default"/>
              <w:ind w:right="6"/>
              <w:rPr>
                <w:color w:val="FF0000"/>
                <w:lang w:val="en-US"/>
              </w:rPr>
            </w:pPr>
            <w:r>
              <w:rPr>
                <w:color w:val="FF0000"/>
                <w:lang w:val="en-US"/>
              </w:rPr>
              <w:t>{</w:t>
            </w:r>
            <w:r w:rsidR="000F6F0A">
              <w:rPr>
                <w:color w:val="FF0000"/>
                <w:lang w:val="en-US"/>
              </w:rPr>
              <w:t>S</w:t>
            </w:r>
            <w:r w:rsidR="000F6F0A" w:rsidRPr="001B3FB4">
              <w:rPr>
                <w:color w:val="FF0000"/>
                <w:lang w:val="en-US"/>
              </w:rPr>
              <w:t xml:space="preserve">ome </w:t>
            </w:r>
            <w:r w:rsidR="000F6F0A">
              <w:rPr>
                <w:color w:val="FF0000"/>
                <w:lang w:val="en-US"/>
              </w:rPr>
              <w:t xml:space="preserve">conforming edits and </w:t>
            </w:r>
            <w:r w:rsidR="000F6F0A" w:rsidRPr="001B3FB4">
              <w:rPr>
                <w:color w:val="FF0000"/>
                <w:lang w:val="en-US"/>
              </w:rPr>
              <w:t xml:space="preserve">introductory language may </w:t>
            </w:r>
            <w:r w:rsidR="000F6F0A">
              <w:rPr>
                <w:color w:val="FF0000"/>
                <w:lang w:val="en-US"/>
              </w:rPr>
              <w:t xml:space="preserve">also be </w:t>
            </w:r>
            <w:r w:rsidR="000F6F0A" w:rsidRPr="001B3FB4">
              <w:rPr>
                <w:color w:val="FF0000"/>
                <w:lang w:val="en-US"/>
              </w:rPr>
              <w:t>need</w:t>
            </w:r>
            <w:r w:rsidR="000F6F0A">
              <w:rPr>
                <w:color w:val="FF0000"/>
                <w:lang w:val="en-US"/>
              </w:rPr>
              <w:t>ed</w:t>
            </w:r>
            <w:r w:rsidR="000F6F0A" w:rsidRPr="001B3FB4">
              <w:rPr>
                <w:color w:val="FF0000"/>
                <w:lang w:val="en-US"/>
              </w:rPr>
              <w:t>.</w:t>
            </w:r>
            <w:r>
              <w:rPr>
                <w:color w:val="FF0000"/>
                <w:lang w:val="en-US"/>
              </w:rPr>
              <w:t>}</w:t>
            </w:r>
          </w:p>
          <w:p w14:paraId="7D313E9F" w14:textId="77777777" w:rsidR="001B4461" w:rsidRDefault="001B4461" w:rsidP="00A734F4">
            <w:pPr>
              <w:pStyle w:val="Default"/>
              <w:ind w:right="6"/>
              <w:rPr>
                <w:color w:val="FF0000"/>
                <w:lang w:val="en-US"/>
              </w:rPr>
            </w:pPr>
          </w:p>
          <w:p w14:paraId="1D3A83DE" w14:textId="7C9F0B1F" w:rsidR="001B4461" w:rsidRDefault="001B4461" w:rsidP="00A734F4">
            <w:pPr>
              <w:pStyle w:val="Default"/>
              <w:ind w:right="6"/>
              <w:rPr>
                <w:color w:val="FF0000"/>
                <w:lang w:val="en-US"/>
              </w:rPr>
            </w:pPr>
          </w:p>
        </w:tc>
      </w:tr>
    </w:tbl>
    <w:p w14:paraId="5EE656CD" w14:textId="77777777" w:rsidR="00070EAD" w:rsidRDefault="00070EAD" w:rsidP="0032342C">
      <w:pPr>
        <w:spacing w:after="160" w:line="259" w:lineRule="auto"/>
        <w:rPr>
          <w:b/>
          <w:u w:val="single"/>
        </w:rPr>
      </w:pPr>
    </w:p>
    <w:p w14:paraId="3B6C8860" w14:textId="4B783DC4" w:rsidR="003E7032" w:rsidRDefault="003E7032" w:rsidP="0032342C">
      <w:pPr>
        <w:spacing w:after="160" w:line="259" w:lineRule="auto"/>
        <w:rPr>
          <w:b/>
          <w:u w:val="single"/>
        </w:rPr>
      </w:pPr>
      <w:r>
        <w:rPr>
          <w:b/>
          <w:u w:val="single"/>
        </w:rPr>
        <w:t xml:space="preserve">Section </w:t>
      </w:r>
      <w:r w:rsidRPr="000A7BA3">
        <w:rPr>
          <w:b/>
          <w:u w:val="single"/>
        </w:rPr>
        <w:t xml:space="preserve">V – </w:t>
      </w:r>
      <w:r>
        <w:rPr>
          <w:b/>
          <w:u w:val="single"/>
        </w:rPr>
        <w:t>Prior to TCC</w:t>
      </w:r>
    </w:p>
    <w:tbl>
      <w:tblPr>
        <w:tblStyle w:val="TableGrid"/>
        <w:tblW w:w="9067" w:type="dxa"/>
        <w:tblLook w:val="04A0" w:firstRow="1" w:lastRow="0" w:firstColumn="1" w:lastColumn="0" w:noHBand="0" w:noVBand="1"/>
      </w:tblPr>
      <w:tblGrid>
        <w:gridCol w:w="7488"/>
        <w:gridCol w:w="1579"/>
      </w:tblGrid>
      <w:tr w:rsidR="00F53E5A" w14:paraId="6CCD3E22" w14:textId="77777777" w:rsidTr="000F1DB1">
        <w:trPr>
          <w:tblHeader/>
        </w:trPr>
        <w:tc>
          <w:tcPr>
            <w:tcW w:w="7488" w:type="dxa"/>
            <w:shd w:val="clear" w:color="auto" w:fill="F2F2F2" w:themeFill="background1" w:themeFillShade="F2"/>
          </w:tcPr>
          <w:p w14:paraId="72D1B9D2" w14:textId="47905204" w:rsidR="00F53E5A" w:rsidRPr="00997FA1" w:rsidRDefault="00F53E5A" w:rsidP="00F76876">
            <w:pPr>
              <w:pStyle w:val="Default"/>
              <w:spacing w:after="120"/>
              <w:ind w:right="4"/>
            </w:pPr>
            <w:r>
              <w:rPr>
                <w:b/>
                <w:iCs/>
              </w:rPr>
              <w:t>Draft</w:t>
            </w:r>
            <w:r w:rsidR="000F1DB1">
              <w:rPr>
                <w:b/>
                <w:iCs/>
              </w:rPr>
              <w:t xml:space="preserve"> CMM text</w:t>
            </w:r>
          </w:p>
        </w:tc>
        <w:tc>
          <w:tcPr>
            <w:tcW w:w="1579" w:type="dxa"/>
            <w:shd w:val="clear" w:color="auto" w:fill="F2F2F2" w:themeFill="background1" w:themeFillShade="F2"/>
          </w:tcPr>
          <w:p w14:paraId="72D29C2E" w14:textId="2E27DC63" w:rsidR="00F53E5A" w:rsidRPr="00F53E5A" w:rsidRDefault="00F53E5A" w:rsidP="00F76876">
            <w:pPr>
              <w:pStyle w:val="Default"/>
              <w:spacing w:after="120"/>
              <w:ind w:right="4"/>
              <w:rPr>
                <w:b/>
              </w:rPr>
            </w:pPr>
            <w:r>
              <w:rPr>
                <w:b/>
                <w:iCs/>
                <w:color w:val="auto"/>
              </w:rPr>
              <w:t>Notes</w:t>
            </w:r>
          </w:p>
        </w:tc>
      </w:tr>
      <w:tr w:rsidR="00F53E5A" w14:paraId="1457EF1D" w14:textId="5E57D337" w:rsidTr="000F1DB1">
        <w:tc>
          <w:tcPr>
            <w:tcW w:w="7488" w:type="dxa"/>
          </w:tcPr>
          <w:p w14:paraId="3D30CDE7" w14:textId="54D0AABC" w:rsidR="00F53E5A" w:rsidRDefault="00F53E5A" w:rsidP="00F76876">
            <w:pPr>
              <w:pStyle w:val="Default"/>
              <w:numPr>
                <w:ilvl w:val="0"/>
                <w:numId w:val="32"/>
              </w:numPr>
              <w:spacing w:after="120"/>
              <w:ind w:left="0" w:right="4" w:firstLine="0"/>
            </w:pPr>
            <w:r w:rsidRPr="00997FA1">
              <w:t xml:space="preserve">Prior to the annual meeting of the TCC, the Executive Director shall prepare a Draft Compliance Monitoring Report (the Draft Report) that consists of individual draft Compliance Monitoring Reports (dCMRs) concerning each CCM and a section concerning collective obligations arising from the Convention or CMMs related to fishing activities managed under the Convention.  </w:t>
            </w:r>
          </w:p>
        </w:tc>
        <w:tc>
          <w:tcPr>
            <w:tcW w:w="1579" w:type="dxa"/>
          </w:tcPr>
          <w:p w14:paraId="243340F6" w14:textId="6D281D3D" w:rsidR="00F53E5A" w:rsidRPr="00F15E1C" w:rsidRDefault="00F15E1C" w:rsidP="00F76876">
            <w:pPr>
              <w:pStyle w:val="Default"/>
              <w:spacing w:after="120"/>
              <w:ind w:right="4"/>
              <w:rPr>
                <w:color w:val="0070C0"/>
              </w:rPr>
            </w:pPr>
            <w:r w:rsidRPr="007A7B62">
              <w:rPr>
                <w:color w:val="00B050"/>
              </w:rPr>
              <w:t>No comment.</w:t>
            </w:r>
          </w:p>
        </w:tc>
      </w:tr>
      <w:tr w:rsidR="00F53E5A" w14:paraId="2C50B59A" w14:textId="6DD5439A" w:rsidTr="000F1DB1">
        <w:tc>
          <w:tcPr>
            <w:tcW w:w="7488" w:type="dxa"/>
          </w:tcPr>
          <w:p w14:paraId="3C20C837" w14:textId="67A1B274" w:rsidR="00D81A85" w:rsidRPr="00FF3C14" w:rsidRDefault="00F53E5A" w:rsidP="00F76876">
            <w:pPr>
              <w:pStyle w:val="Default"/>
              <w:numPr>
                <w:ilvl w:val="0"/>
                <w:numId w:val="32"/>
              </w:numPr>
              <w:spacing w:after="120"/>
              <w:ind w:left="0" w:right="4" w:firstLine="0"/>
              <w:rPr>
                <w:color w:val="000000" w:themeColor="text1"/>
              </w:rPr>
            </w:pPr>
            <w:r w:rsidRPr="00997FA1">
              <w:t xml:space="preserve">Each dCMR shall reflect information relating to the relevant CCM’s implementation of obligations as </w:t>
            </w:r>
            <w:r>
              <w:t>identified under</w:t>
            </w:r>
            <w:r w:rsidRPr="00997FA1">
              <w:t xml:space="preserve"> paragraph </w:t>
            </w:r>
            <w:r>
              <w:t>6</w:t>
            </w:r>
            <w:r w:rsidRPr="00997FA1">
              <w:t xml:space="preserve"> as well as any potential compliance issues, where </w:t>
            </w:r>
            <w:r w:rsidRPr="00FF3C14">
              <w:rPr>
                <w:color w:val="000000" w:themeColor="text1"/>
              </w:rPr>
              <w:t>appropriate.  Such information shall be sourced from reports submitted by CCMs as required in CMMs and other Commission obligations, such as</w:t>
            </w:r>
            <w:r w:rsidR="00D81A85" w:rsidRPr="00FF3C14">
              <w:rPr>
                <w:color w:val="000000" w:themeColor="text1"/>
              </w:rPr>
              <w:t>:</w:t>
            </w:r>
            <w:r w:rsidRPr="00FF3C14">
              <w:rPr>
                <w:color w:val="000000" w:themeColor="text1"/>
              </w:rPr>
              <w:t xml:space="preserve"> </w:t>
            </w:r>
          </w:p>
          <w:p w14:paraId="0B9A8216" w14:textId="4147F09F" w:rsidR="00D81A85" w:rsidRPr="00FF3C14" w:rsidRDefault="00D81A85" w:rsidP="00D81A85">
            <w:pPr>
              <w:pStyle w:val="Default"/>
              <w:spacing w:after="120"/>
              <w:ind w:left="720" w:right="4"/>
              <w:rPr>
                <w:color w:val="000000" w:themeColor="text1"/>
              </w:rPr>
            </w:pPr>
            <w:r w:rsidRPr="00FF3C14">
              <w:rPr>
                <w:color w:val="000000" w:themeColor="text1"/>
              </w:rPr>
              <w:t>i</w:t>
            </w:r>
            <w:r w:rsidRPr="00FF3C14">
              <w:rPr>
                <w:color w:val="000000" w:themeColor="text1"/>
              </w:rPr>
              <w:tab/>
            </w:r>
            <w:r w:rsidR="00F53E5A" w:rsidRPr="00FF3C14">
              <w:rPr>
                <w:color w:val="000000" w:themeColor="text1"/>
              </w:rPr>
              <w:t xml:space="preserve">information available to the Commission through data collection programmes, including but not limited to, high seas transshipment reports, Regional Observer Programme data and information, Vessel Monitoring System information, High Seas Boarding and Inspection Scheme reports, and charter notifications; </w:t>
            </w:r>
          </w:p>
          <w:p w14:paraId="3BF02A57" w14:textId="77777777" w:rsidR="00D81A85" w:rsidRPr="00FF3C14" w:rsidRDefault="00D81A85" w:rsidP="00D81A85">
            <w:pPr>
              <w:pStyle w:val="Default"/>
              <w:spacing w:after="120"/>
              <w:ind w:left="720" w:right="4"/>
              <w:rPr>
                <w:color w:val="000000" w:themeColor="text1"/>
              </w:rPr>
            </w:pPr>
            <w:r w:rsidRPr="00FF3C14">
              <w:rPr>
                <w:color w:val="000000" w:themeColor="text1"/>
              </w:rPr>
              <w:t>ii</w:t>
            </w:r>
            <w:r w:rsidRPr="00FF3C14">
              <w:rPr>
                <w:color w:val="000000" w:themeColor="text1"/>
              </w:rPr>
              <w:tab/>
              <w:t xml:space="preserve">information contained in an Annual Report which is not available through other means; </w:t>
            </w:r>
            <w:r w:rsidR="00F53E5A" w:rsidRPr="00FF3C14">
              <w:rPr>
                <w:color w:val="000000" w:themeColor="text1"/>
              </w:rPr>
              <w:t xml:space="preserve">and </w:t>
            </w:r>
          </w:p>
          <w:p w14:paraId="0C7CD6FF" w14:textId="132F3057" w:rsidR="00F53E5A" w:rsidRDefault="00D81A85" w:rsidP="00D81A85">
            <w:pPr>
              <w:pStyle w:val="Default"/>
              <w:spacing w:after="120"/>
              <w:ind w:left="720" w:right="4"/>
            </w:pPr>
            <w:r w:rsidRPr="00FF3C14">
              <w:rPr>
                <w:color w:val="000000" w:themeColor="text1"/>
              </w:rPr>
              <w:t>iii</w:t>
            </w:r>
            <w:r w:rsidRPr="00FF3C14">
              <w:rPr>
                <w:color w:val="000000" w:themeColor="text1"/>
              </w:rPr>
              <w:tab/>
            </w:r>
            <w:r w:rsidR="00F53E5A" w:rsidRPr="00FF3C14">
              <w:rPr>
                <w:color w:val="000000" w:themeColor="text1"/>
              </w:rPr>
              <w:t xml:space="preserve">where appropriate, any additional suitably documented information regarding compliance during the previous calendar year.  </w:t>
            </w:r>
          </w:p>
        </w:tc>
        <w:tc>
          <w:tcPr>
            <w:tcW w:w="1579" w:type="dxa"/>
          </w:tcPr>
          <w:p w14:paraId="31EAC3CD" w14:textId="599A732A" w:rsidR="00D81A85" w:rsidRPr="004368C5" w:rsidRDefault="000F1DB1" w:rsidP="00D81A85">
            <w:pPr>
              <w:pStyle w:val="Default"/>
              <w:ind w:right="6"/>
              <w:rPr>
                <w:color w:val="00B050"/>
              </w:rPr>
            </w:pPr>
            <w:r>
              <w:rPr>
                <w:color w:val="00B050"/>
              </w:rPr>
              <w:t>GREEN</w:t>
            </w:r>
          </w:p>
          <w:p w14:paraId="75CECEF6" w14:textId="38BDF437" w:rsidR="00AB752A" w:rsidRDefault="00AB752A" w:rsidP="00F76876">
            <w:pPr>
              <w:pStyle w:val="Default"/>
              <w:ind w:right="6"/>
              <w:rPr>
                <w:color w:val="0070C0"/>
              </w:rPr>
            </w:pPr>
          </w:p>
          <w:p w14:paraId="5C36872E" w14:textId="52DFFBE1" w:rsidR="00A749F0" w:rsidRPr="00F15E1C" w:rsidRDefault="00A749F0" w:rsidP="00B26DB7">
            <w:pPr>
              <w:pStyle w:val="Default"/>
              <w:ind w:right="6"/>
              <w:rPr>
                <w:color w:val="0070C0"/>
              </w:rPr>
            </w:pPr>
          </w:p>
        </w:tc>
      </w:tr>
      <w:tr w:rsidR="00F53E5A" w14:paraId="356B68F7" w14:textId="79207B3F" w:rsidTr="000F1DB1">
        <w:tc>
          <w:tcPr>
            <w:tcW w:w="7488" w:type="dxa"/>
          </w:tcPr>
          <w:p w14:paraId="2F539AEE" w14:textId="161179A0" w:rsidR="00F53E5A" w:rsidRDefault="00F53E5A" w:rsidP="00F76876">
            <w:pPr>
              <w:pStyle w:val="Default"/>
              <w:numPr>
                <w:ilvl w:val="0"/>
                <w:numId w:val="32"/>
              </w:numPr>
              <w:spacing w:after="120"/>
              <w:ind w:left="0" w:right="4" w:firstLine="0"/>
            </w:pPr>
            <w:r>
              <w:lastRenderedPageBreak/>
              <w:t xml:space="preserve">The </w:t>
            </w:r>
            <w:r w:rsidRPr="00997FA1">
              <w:t xml:space="preserve">Draft Report shall present all available information relating to each CCM’s implementation of obligations for compliance review by TCC. </w:t>
            </w:r>
          </w:p>
        </w:tc>
        <w:tc>
          <w:tcPr>
            <w:tcW w:w="1579" w:type="dxa"/>
          </w:tcPr>
          <w:p w14:paraId="427586F4" w14:textId="24C7479B" w:rsidR="00F53E5A" w:rsidRPr="00AB752A" w:rsidRDefault="00AB752A" w:rsidP="00F76876">
            <w:pPr>
              <w:pStyle w:val="Default"/>
              <w:spacing w:after="120"/>
              <w:ind w:right="4"/>
              <w:rPr>
                <w:color w:val="0070C0"/>
              </w:rPr>
            </w:pPr>
            <w:r w:rsidRPr="007A7B62">
              <w:rPr>
                <w:color w:val="00B050"/>
              </w:rPr>
              <w:t>No comment.</w:t>
            </w:r>
          </w:p>
        </w:tc>
      </w:tr>
      <w:tr w:rsidR="00F53E5A" w14:paraId="3508A7CB" w14:textId="22247A7B" w:rsidTr="000F1DB1">
        <w:tc>
          <w:tcPr>
            <w:tcW w:w="7488" w:type="dxa"/>
          </w:tcPr>
          <w:p w14:paraId="74A690A9" w14:textId="7578F248" w:rsidR="00F53E5A" w:rsidRDefault="00F53E5A" w:rsidP="00F76876">
            <w:pPr>
              <w:pStyle w:val="Default"/>
              <w:numPr>
                <w:ilvl w:val="0"/>
                <w:numId w:val="32"/>
              </w:numPr>
              <w:spacing w:after="120"/>
              <w:ind w:left="0" w:right="4" w:firstLine="0"/>
            </w:pPr>
            <w:r>
              <w:t xml:space="preserve">At </w:t>
            </w:r>
            <w:r w:rsidRPr="00997FA1">
              <w:t>least</w:t>
            </w:r>
            <w:r>
              <w:t xml:space="preserve"> 55 days prior to TCC each year, t</w:t>
            </w:r>
            <w:r w:rsidRPr="00997FA1">
              <w:t>he Executive Director shal</w:t>
            </w:r>
            <w:r>
              <w:t>l transmit to each CCM its dCMR.</w:t>
            </w:r>
          </w:p>
        </w:tc>
        <w:tc>
          <w:tcPr>
            <w:tcW w:w="1579" w:type="dxa"/>
          </w:tcPr>
          <w:p w14:paraId="3D875DEB" w14:textId="35242720" w:rsidR="00F53E5A" w:rsidRPr="00AB752A" w:rsidRDefault="00AB752A" w:rsidP="00F76876">
            <w:pPr>
              <w:pStyle w:val="Default"/>
              <w:spacing w:after="120"/>
              <w:ind w:right="4"/>
              <w:rPr>
                <w:color w:val="0070C0"/>
              </w:rPr>
            </w:pPr>
            <w:r w:rsidRPr="007A7B62">
              <w:rPr>
                <w:color w:val="00B050"/>
              </w:rPr>
              <w:t>No comment.</w:t>
            </w:r>
          </w:p>
        </w:tc>
      </w:tr>
      <w:tr w:rsidR="00F53E5A" w14:paraId="103B1C55" w14:textId="58D906E8" w:rsidTr="000F1DB1">
        <w:tc>
          <w:tcPr>
            <w:tcW w:w="7488" w:type="dxa"/>
          </w:tcPr>
          <w:p w14:paraId="13D93E63" w14:textId="0A6A0529" w:rsidR="00F53E5A" w:rsidRDefault="00BA66EE" w:rsidP="00F76876">
            <w:pPr>
              <w:pStyle w:val="Default"/>
              <w:numPr>
                <w:ilvl w:val="0"/>
                <w:numId w:val="32"/>
              </w:numPr>
              <w:spacing w:after="120"/>
              <w:ind w:left="0" w:right="4" w:firstLine="0"/>
            </w:pPr>
            <w:r>
              <w:rPr>
                <w:color w:val="FF0000"/>
              </w:rPr>
              <w:t xml:space="preserve"> </w:t>
            </w:r>
            <w:r w:rsidR="00AB752A">
              <w:rPr>
                <w:color w:val="FF0000"/>
              </w:rPr>
              <w:t>[</w:t>
            </w:r>
            <w:r w:rsidR="00F53E5A">
              <w:t xml:space="preserve">At the same time, the Executive Director shall transmit </w:t>
            </w:r>
            <w:r w:rsidR="00F53E5A" w:rsidRPr="00A07C8C">
              <w:t>to all CCMs a separate document containing aggregated vessel level data across all fleets</w:t>
            </w:r>
            <w:r w:rsidR="00F53E5A">
              <w:t>, drawn</w:t>
            </w:r>
            <w:r w:rsidR="00F53E5A" w:rsidRPr="00A07C8C">
              <w:t xml:space="preserve"> </w:t>
            </w:r>
            <w:r w:rsidR="00F53E5A">
              <w:t xml:space="preserve">from the online compliance case file system, </w:t>
            </w:r>
            <w:r w:rsidR="00F53E5A" w:rsidRPr="00A07C8C">
              <w:t xml:space="preserve">to provide an indicator of potential </w:t>
            </w:r>
            <w:r w:rsidR="00F53E5A" w:rsidRPr="00DA1DF3">
              <w:rPr>
                <w:color w:val="222222"/>
                <w:shd w:val="clear" w:color="auto" w:fill="FFFFFF"/>
              </w:rPr>
              <w:t xml:space="preserve">anomalies in the implementation of </w:t>
            </w:r>
            <w:r w:rsidR="00F53E5A">
              <w:rPr>
                <w:color w:val="222222"/>
                <w:shd w:val="clear" w:color="auto" w:fill="FFFFFF"/>
              </w:rPr>
              <w:t xml:space="preserve">the Convention and the </w:t>
            </w:r>
            <w:r w:rsidR="00F53E5A" w:rsidRPr="00A07C8C">
              <w:t xml:space="preserve">CMMs by a CCM, with a view towards identifying implementation challenges. </w:t>
            </w:r>
            <w:r w:rsidR="00F53E5A">
              <w:rPr>
                <w:color w:val="222222"/>
                <w:shd w:val="clear" w:color="auto" w:fill="FFFFFF"/>
              </w:rPr>
              <w:t>This document shall cons</w:t>
            </w:r>
            <w:r w:rsidR="00F53E5A" w:rsidRPr="00DA1DF3">
              <w:rPr>
                <w:color w:val="222222"/>
                <w:shd w:val="clear" w:color="auto" w:fill="FFFFFF"/>
              </w:rPr>
              <w:t>t</w:t>
            </w:r>
            <w:r w:rsidR="00F53E5A">
              <w:rPr>
                <w:color w:val="222222"/>
                <w:shd w:val="clear" w:color="auto" w:fill="FFFFFF"/>
              </w:rPr>
              <w:t>i</w:t>
            </w:r>
            <w:r w:rsidR="00F53E5A" w:rsidRPr="00DA1DF3">
              <w:rPr>
                <w:color w:val="222222"/>
                <w:shd w:val="clear" w:color="auto" w:fill="FFFFFF"/>
              </w:rPr>
              <w:t>tute Non-Public domain data. The presence of potential vessel infringements in such aggregated data shall not be used to influence</w:t>
            </w:r>
            <w:r w:rsidR="00F53E5A">
              <w:rPr>
                <w:color w:val="222222"/>
                <w:shd w:val="clear" w:color="auto" w:fill="FFFFFF"/>
              </w:rPr>
              <w:t xml:space="preserve"> the compliance assessment</w:t>
            </w:r>
            <w:r w:rsidR="00F53E5A" w:rsidRPr="00DA1DF3">
              <w:rPr>
                <w:color w:val="222222"/>
                <w:shd w:val="clear" w:color="auto" w:fill="FFFFFF"/>
              </w:rPr>
              <w:t xml:space="preserve"> of the CCM.</w:t>
            </w:r>
            <w:r w:rsidR="00AB752A">
              <w:rPr>
                <w:color w:val="FF0000"/>
                <w:shd w:val="clear" w:color="auto" w:fill="FFFFFF"/>
              </w:rPr>
              <w:t>]</w:t>
            </w:r>
            <w:r w:rsidR="00F53E5A" w:rsidRPr="00DA1DF3">
              <w:rPr>
                <w:color w:val="222222"/>
                <w:shd w:val="clear" w:color="auto" w:fill="FFFFFF"/>
              </w:rPr>
              <w:t xml:space="preserve">  </w:t>
            </w:r>
          </w:p>
        </w:tc>
        <w:tc>
          <w:tcPr>
            <w:tcW w:w="1579" w:type="dxa"/>
          </w:tcPr>
          <w:p w14:paraId="7FB195C0" w14:textId="77777777" w:rsidR="00F53E5A" w:rsidRPr="007A7B62" w:rsidRDefault="00AB752A" w:rsidP="00F76876">
            <w:pPr>
              <w:pStyle w:val="Default"/>
              <w:ind w:right="6"/>
              <w:rPr>
                <w:color w:val="FF0000"/>
              </w:rPr>
            </w:pPr>
            <w:r w:rsidRPr="007A7B62">
              <w:rPr>
                <w:color w:val="FF0000"/>
              </w:rPr>
              <w:t>No agreement.</w:t>
            </w:r>
          </w:p>
          <w:p w14:paraId="0B7DB1FA" w14:textId="335ADF2A" w:rsidR="00AB752A" w:rsidRDefault="00AB752A" w:rsidP="00F76876">
            <w:pPr>
              <w:pStyle w:val="Default"/>
              <w:ind w:right="6"/>
              <w:rPr>
                <w:color w:val="FF0000"/>
              </w:rPr>
            </w:pPr>
            <w:r w:rsidRPr="007A7B62">
              <w:rPr>
                <w:color w:val="FF0000"/>
              </w:rPr>
              <w:t>Further discussion required</w:t>
            </w:r>
            <w:r w:rsidR="00B26DB7">
              <w:rPr>
                <w:color w:val="FF0000"/>
              </w:rPr>
              <w:t xml:space="preserve"> in light of alternative para </w:t>
            </w:r>
            <w:r w:rsidR="00583808">
              <w:rPr>
                <w:color w:val="FF0000"/>
              </w:rPr>
              <w:t xml:space="preserve">7 and </w:t>
            </w:r>
            <w:r w:rsidR="00B26DB7">
              <w:rPr>
                <w:color w:val="FF0000"/>
              </w:rPr>
              <w:t>16 language</w:t>
            </w:r>
            <w:r w:rsidRPr="007A7B62">
              <w:rPr>
                <w:color w:val="FF0000"/>
              </w:rPr>
              <w:t>.</w:t>
            </w:r>
          </w:p>
          <w:p w14:paraId="142B274E" w14:textId="77777777" w:rsidR="00A749F0" w:rsidRDefault="00A749F0" w:rsidP="00F76876">
            <w:pPr>
              <w:pStyle w:val="Default"/>
              <w:ind w:right="6"/>
              <w:rPr>
                <w:color w:val="0070C0"/>
              </w:rPr>
            </w:pPr>
          </w:p>
          <w:p w14:paraId="3DC05549" w14:textId="0237C3D8" w:rsidR="00897F45" w:rsidRPr="00AB752A" w:rsidRDefault="00897F45" w:rsidP="00F76876">
            <w:pPr>
              <w:pStyle w:val="Default"/>
              <w:ind w:right="6"/>
              <w:rPr>
                <w:color w:val="0070C0"/>
              </w:rPr>
            </w:pPr>
            <w:r>
              <w:rPr>
                <w:color w:val="0070C0"/>
              </w:rPr>
              <w:t>US – two tables for T</w:t>
            </w:r>
            <w:r w:rsidR="00806483">
              <w:rPr>
                <w:color w:val="0070C0"/>
              </w:rPr>
              <w:t>C</w:t>
            </w:r>
            <w:r>
              <w:rPr>
                <w:color w:val="0070C0"/>
              </w:rPr>
              <w:t xml:space="preserve">C </w:t>
            </w:r>
            <w:r w:rsidR="00806483">
              <w:rPr>
                <w:color w:val="0070C0"/>
              </w:rPr>
              <w:t xml:space="preserve">one </w:t>
            </w:r>
            <w:r>
              <w:rPr>
                <w:color w:val="0070C0"/>
              </w:rPr>
              <w:t>as NPD and one for fCMR.</w:t>
            </w:r>
          </w:p>
        </w:tc>
      </w:tr>
      <w:tr w:rsidR="00070EAD" w14:paraId="6B339938" w14:textId="77777777" w:rsidTr="000F1DB1">
        <w:tc>
          <w:tcPr>
            <w:tcW w:w="7488" w:type="dxa"/>
          </w:tcPr>
          <w:p w14:paraId="240EEF8A" w14:textId="6CF4FC08" w:rsidR="00070EAD" w:rsidRPr="00C83716" w:rsidRDefault="00070EAD" w:rsidP="00070EAD">
            <w:pPr>
              <w:pStyle w:val="Default"/>
              <w:spacing w:after="120"/>
              <w:ind w:right="4"/>
              <w:rPr>
                <w:b/>
                <w:color w:val="FF0000"/>
                <w:u w:val="single"/>
              </w:rPr>
            </w:pPr>
            <w:r w:rsidRPr="00C83716">
              <w:rPr>
                <w:b/>
                <w:color w:val="FF0000"/>
                <w:u w:val="single"/>
              </w:rPr>
              <w:t xml:space="preserve">ALT </w:t>
            </w:r>
            <w:r w:rsidR="00BA66EE">
              <w:rPr>
                <w:b/>
                <w:color w:val="FF0000"/>
                <w:u w:val="single"/>
              </w:rPr>
              <w:t>1</w:t>
            </w:r>
            <w:r w:rsidRPr="00C83716">
              <w:rPr>
                <w:b/>
                <w:color w:val="FF0000"/>
                <w:u w:val="single"/>
              </w:rPr>
              <w:t>:</w:t>
            </w:r>
          </w:p>
          <w:p w14:paraId="71AB4C52" w14:textId="491843A9" w:rsidR="00070EAD" w:rsidRPr="00070EAD" w:rsidRDefault="00070EAD" w:rsidP="00070EAD">
            <w:pPr>
              <w:pStyle w:val="Default"/>
              <w:spacing w:after="120"/>
              <w:ind w:right="4"/>
              <w:rPr>
                <w:color w:val="FF0000"/>
              </w:rPr>
            </w:pPr>
            <w:r>
              <w:rPr>
                <w:color w:val="FF0000"/>
              </w:rPr>
              <w:t>21.  [</w:t>
            </w:r>
            <w:r w:rsidRPr="00070EAD">
              <w:rPr>
                <w:color w:val="FF0000"/>
              </w:rPr>
              <w:t>At the same time, the Executive Director shall draw from the online case file system and transmit to:</w:t>
            </w:r>
          </w:p>
          <w:p w14:paraId="1D7182DB" w14:textId="77777777" w:rsidR="00070EAD" w:rsidRPr="00070EAD" w:rsidRDefault="00070EAD" w:rsidP="00070EAD">
            <w:pPr>
              <w:pStyle w:val="Default"/>
              <w:spacing w:after="120"/>
              <w:ind w:left="720" w:right="4"/>
              <w:rPr>
                <w:color w:val="FF0000"/>
              </w:rPr>
            </w:pPr>
            <w:r w:rsidRPr="00070EAD">
              <w:rPr>
                <w:color w:val="FF0000"/>
              </w:rPr>
              <w:t>(i)</w:t>
            </w:r>
            <w:r w:rsidRPr="00070EAD">
              <w:rPr>
                <w:color w:val="FF0000"/>
              </w:rPr>
              <w:tab/>
              <w:t>each flag CCM, the infringement identification relating to alleged violations by its flagged vessels for that CCM’s own use to commence or progress an investigation on the online system. Relevant CCMs shall also be provided this same information; and</w:t>
            </w:r>
          </w:p>
          <w:p w14:paraId="119FBF67" w14:textId="42E88B21" w:rsidR="00070EAD" w:rsidRDefault="00070EAD" w:rsidP="00070EAD">
            <w:pPr>
              <w:pStyle w:val="Default"/>
              <w:spacing w:after="120"/>
              <w:ind w:left="720" w:right="4"/>
              <w:rPr>
                <w:color w:val="FF0000"/>
              </w:rPr>
            </w:pPr>
            <w:r w:rsidRPr="00070EAD">
              <w:rPr>
                <w:color w:val="FF0000"/>
              </w:rPr>
              <w:t>(ii)</w:t>
            </w:r>
            <w:r w:rsidRPr="00070EAD">
              <w:rPr>
                <w:color w:val="FF0000"/>
              </w:rPr>
              <w:tab/>
              <w:t>all CCMs, aggregated vessel level information across all fleets.  This will be used to provide an indicator of potential anomalies in the implementation of obligations by a CCM, with a view towards identifying challenges for that CCM and providing targeted assistance. This information shall be considered by TCC alongside the Draft Compliance Monitoring Report.</w:t>
            </w:r>
            <w:r>
              <w:rPr>
                <w:color w:val="FF0000"/>
              </w:rPr>
              <w:t>]</w:t>
            </w:r>
          </w:p>
        </w:tc>
        <w:tc>
          <w:tcPr>
            <w:tcW w:w="1579" w:type="dxa"/>
          </w:tcPr>
          <w:p w14:paraId="691916F3" w14:textId="3FFE3EA0" w:rsidR="00070EAD" w:rsidRDefault="00070EAD" w:rsidP="00F76876">
            <w:pPr>
              <w:pStyle w:val="Default"/>
              <w:ind w:right="6"/>
              <w:rPr>
                <w:color w:val="FF0000"/>
                <w:lang w:val="en-US"/>
              </w:rPr>
            </w:pPr>
            <w:r>
              <w:rPr>
                <w:color w:val="FF0000"/>
              </w:rPr>
              <w:t xml:space="preserve">Alternative proposal that refers to </w:t>
            </w:r>
            <w:r>
              <w:rPr>
                <w:color w:val="FF0000"/>
                <w:lang w:val="en-US"/>
              </w:rPr>
              <w:t>online compliance case file system</w:t>
            </w:r>
            <w:r w:rsidR="00D16903">
              <w:rPr>
                <w:color w:val="FF0000"/>
                <w:lang w:val="en-US"/>
              </w:rPr>
              <w:t xml:space="preserve"> and trial summary tables of flag CCM responses to alleged infringements </w:t>
            </w:r>
            <w:r w:rsidR="00F24D94">
              <w:rPr>
                <w:color w:val="FF0000"/>
                <w:lang w:val="en-US"/>
              </w:rPr>
              <w:t xml:space="preserve">that were </w:t>
            </w:r>
            <w:r w:rsidR="00D16903">
              <w:rPr>
                <w:color w:val="FF0000"/>
                <w:lang w:val="en-US"/>
              </w:rPr>
              <w:t>prepared by the Secretariat</w:t>
            </w:r>
            <w:r w:rsidR="00F24D94">
              <w:rPr>
                <w:color w:val="FF0000"/>
                <w:lang w:val="en-US"/>
              </w:rPr>
              <w:t xml:space="preserve"> in 2018 (ii)</w:t>
            </w:r>
            <w:r>
              <w:rPr>
                <w:color w:val="FF0000"/>
                <w:lang w:val="en-US"/>
              </w:rPr>
              <w:t xml:space="preserve">. </w:t>
            </w:r>
          </w:p>
          <w:p w14:paraId="42B6EB46" w14:textId="77777777" w:rsidR="00F24D94" w:rsidRDefault="00F24D94" w:rsidP="00F76876">
            <w:pPr>
              <w:pStyle w:val="Default"/>
              <w:ind w:right="6"/>
              <w:rPr>
                <w:color w:val="FF0000"/>
                <w:lang w:val="en-US"/>
              </w:rPr>
            </w:pPr>
          </w:p>
          <w:p w14:paraId="387E9554" w14:textId="6D92DF0F" w:rsidR="00F24D94" w:rsidRPr="007A7B62" w:rsidRDefault="00F24D94" w:rsidP="00F76876">
            <w:pPr>
              <w:pStyle w:val="Default"/>
              <w:ind w:right="6"/>
              <w:rPr>
                <w:color w:val="FF0000"/>
              </w:rPr>
            </w:pPr>
            <w:r>
              <w:rPr>
                <w:color w:val="FF0000"/>
                <w:lang w:val="en-US"/>
              </w:rPr>
              <w:t>{For (i) the Secretariat confirms each CCM can export the relevant cases from online system, using a new “print view”}</w:t>
            </w:r>
          </w:p>
        </w:tc>
      </w:tr>
      <w:tr w:rsidR="00F53E5A" w14:paraId="0472C655" w14:textId="0676E6F7" w:rsidTr="000F1DB1">
        <w:tc>
          <w:tcPr>
            <w:tcW w:w="7488" w:type="dxa"/>
          </w:tcPr>
          <w:p w14:paraId="5321EFCC" w14:textId="77777777" w:rsidR="00F53E5A" w:rsidRDefault="00F53E5A" w:rsidP="00F76876">
            <w:pPr>
              <w:pStyle w:val="Default"/>
              <w:numPr>
                <w:ilvl w:val="0"/>
                <w:numId w:val="32"/>
              </w:numPr>
              <w:spacing w:after="120"/>
              <w:ind w:left="0" w:right="4" w:firstLine="0"/>
            </w:pPr>
            <w:r w:rsidRPr="00997FA1">
              <w:lastRenderedPageBreak/>
              <w:t xml:space="preserve">Upon receipt of its dCMR, each CCM may, where appropriate, reply to the Executive Director no later than 28 days prior to TCC each year to: </w:t>
            </w:r>
          </w:p>
          <w:p w14:paraId="57F93F66" w14:textId="1024E808" w:rsidR="00F53E5A" w:rsidRPr="00997FA1" w:rsidRDefault="00F76876" w:rsidP="00F76876">
            <w:pPr>
              <w:pStyle w:val="Default"/>
              <w:tabs>
                <w:tab w:val="left" w:pos="993"/>
              </w:tabs>
              <w:spacing w:after="120"/>
              <w:ind w:right="4"/>
            </w:pPr>
            <w:r>
              <w:tab/>
            </w:r>
            <w:r w:rsidR="00F53E5A" w:rsidRPr="00997FA1">
              <w:t>(i)</w:t>
            </w:r>
            <w:r w:rsidR="00F53E5A" w:rsidRPr="00997FA1">
              <w:tab/>
              <w:t xml:space="preserve">provide additional information, clarifications, amendments or corrections to information contained in its dCMR; </w:t>
            </w:r>
          </w:p>
          <w:p w14:paraId="1002012D" w14:textId="3B91EA68" w:rsidR="00F53E5A" w:rsidRPr="00997FA1" w:rsidRDefault="00F76876" w:rsidP="00F76876">
            <w:pPr>
              <w:pStyle w:val="Default"/>
              <w:tabs>
                <w:tab w:val="left" w:pos="993"/>
              </w:tabs>
              <w:spacing w:after="120"/>
              <w:ind w:right="4"/>
            </w:pPr>
            <w:r>
              <w:tab/>
            </w:r>
            <w:r w:rsidR="00F53E5A" w:rsidRPr="00997FA1">
              <w:t>(ii)</w:t>
            </w:r>
            <w:r w:rsidR="00F53E5A" w:rsidRPr="00997FA1">
              <w:tab/>
              <w:t xml:space="preserve">identify any particular difficulties with respect to implementation of any obligations; or </w:t>
            </w:r>
          </w:p>
          <w:p w14:paraId="7A35FE89" w14:textId="2C0EBE3B" w:rsidR="00F53E5A" w:rsidRDefault="00F76876" w:rsidP="00F76876">
            <w:pPr>
              <w:pStyle w:val="Default"/>
              <w:tabs>
                <w:tab w:val="left" w:pos="993"/>
              </w:tabs>
              <w:spacing w:after="120"/>
              <w:ind w:right="4"/>
            </w:pPr>
            <w:r>
              <w:tab/>
            </w:r>
            <w:r w:rsidR="00F53E5A" w:rsidRPr="00997FA1">
              <w:t>(iii)</w:t>
            </w:r>
            <w:r w:rsidR="00F53E5A" w:rsidRPr="00997FA1">
              <w:tab/>
              <w:t xml:space="preserve">identify technical assistance or capacity building needed to assist the CCM with implementation of any obligations. </w:t>
            </w:r>
          </w:p>
        </w:tc>
        <w:tc>
          <w:tcPr>
            <w:tcW w:w="1579" w:type="dxa"/>
          </w:tcPr>
          <w:p w14:paraId="5E14B5E6" w14:textId="5E2D08EA" w:rsidR="00F53E5A" w:rsidRPr="00AB752A" w:rsidRDefault="00AB752A" w:rsidP="00F76876">
            <w:pPr>
              <w:pStyle w:val="Default"/>
              <w:spacing w:after="120"/>
              <w:ind w:right="4"/>
              <w:rPr>
                <w:color w:val="0070C0"/>
              </w:rPr>
            </w:pPr>
            <w:r w:rsidRPr="007A7B62">
              <w:rPr>
                <w:color w:val="00B050"/>
              </w:rPr>
              <w:t>No comment.</w:t>
            </w:r>
          </w:p>
        </w:tc>
      </w:tr>
      <w:tr w:rsidR="00F53E5A" w14:paraId="2FC4C967" w14:textId="5522F525" w:rsidTr="000F1DB1">
        <w:tc>
          <w:tcPr>
            <w:tcW w:w="7488" w:type="dxa"/>
          </w:tcPr>
          <w:p w14:paraId="422F6865" w14:textId="4690BE5D" w:rsidR="00F53E5A" w:rsidRDefault="00F53E5A" w:rsidP="00F76876">
            <w:pPr>
              <w:pStyle w:val="Default"/>
              <w:numPr>
                <w:ilvl w:val="0"/>
                <w:numId w:val="32"/>
              </w:numPr>
              <w:spacing w:after="120"/>
              <w:ind w:left="0" w:right="4" w:firstLine="0"/>
            </w:pPr>
            <w:r>
              <w:t xml:space="preserve">Relevant CCMs may continue to provide additional information or clarification into the online compliance case file system. Where such additional information or clarification is provided, at least fifteen days in advance of the TCC meeting, the Executive Director shall circulate an updated version of the document referred to under paragraph 21.  </w:t>
            </w:r>
          </w:p>
        </w:tc>
        <w:tc>
          <w:tcPr>
            <w:tcW w:w="1579" w:type="dxa"/>
          </w:tcPr>
          <w:p w14:paraId="34B118CE" w14:textId="35C30893" w:rsidR="00F53E5A" w:rsidRPr="00AB752A" w:rsidRDefault="00AB752A" w:rsidP="00D21BBF">
            <w:pPr>
              <w:pStyle w:val="Default"/>
              <w:spacing w:after="120"/>
              <w:ind w:right="4"/>
              <w:rPr>
                <w:color w:val="0070C0"/>
              </w:rPr>
            </w:pPr>
            <w:r w:rsidRPr="007A7B62">
              <w:rPr>
                <w:color w:val="00B050"/>
              </w:rPr>
              <w:t>No comment.</w:t>
            </w:r>
          </w:p>
        </w:tc>
      </w:tr>
      <w:tr w:rsidR="00F53E5A" w14:paraId="65C4268C" w14:textId="20848DE5" w:rsidTr="000F1DB1">
        <w:tc>
          <w:tcPr>
            <w:tcW w:w="7488" w:type="dxa"/>
          </w:tcPr>
          <w:p w14:paraId="2B6F3EAC" w14:textId="3E0A6B77" w:rsidR="00F53E5A" w:rsidRDefault="00F53E5A" w:rsidP="00F76876">
            <w:pPr>
              <w:pStyle w:val="Default"/>
              <w:numPr>
                <w:ilvl w:val="0"/>
                <w:numId w:val="32"/>
              </w:numPr>
              <w:spacing w:after="120"/>
              <w:ind w:left="0" w:right="4" w:firstLine="0"/>
            </w:pPr>
            <w:r w:rsidRPr="00997FA1">
              <w:t>To facilitate meeting obligations under paragraph</w:t>
            </w:r>
            <w:r>
              <w:t>s</w:t>
            </w:r>
            <w:r w:rsidRPr="00997FA1">
              <w:t xml:space="preserve"> </w:t>
            </w:r>
            <w:r>
              <w:t>22 and 23</w:t>
            </w:r>
            <w:r w:rsidRPr="00E32D49">
              <w:t>, active</w:t>
            </w:r>
            <w:r w:rsidRPr="00997FA1">
              <w:t xml:space="preserve"> cooperation and communication between a flag CCM and other relevant CCMs is encouraged.  </w:t>
            </w:r>
          </w:p>
        </w:tc>
        <w:tc>
          <w:tcPr>
            <w:tcW w:w="1579" w:type="dxa"/>
          </w:tcPr>
          <w:p w14:paraId="797BF84A" w14:textId="00E88E5C" w:rsidR="00F53E5A" w:rsidRPr="00602AA4" w:rsidRDefault="00602AA4" w:rsidP="00D21BBF">
            <w:pPr>
              <w:pStyle w:val="Default"/>
              <w:spacing w:after="120"/>
              <w:ind w:right="4"/>
              <w:rPr>
                <w:color w:val="0070C0"/>
              </w:rPr>
            </w:pPr>
            <w:r w:rsidRPr="007A7B62">
              <w:rPr>
                <w:color w:val="00B050"/>
              </w:rPr>
              <w:t>No comment.</w:t>
            </w:r>
          </w:p>
        </w:tc>
      </w:tr>
      <w:tr w:rsidR="00F53E5A" w14:paraId="0EE228B8" w14:textId="118226CF" w:rsidTr="000F1DB1">
        <w:tc>
          <w:tcPr>
            <w:tcW w:w="7488" w:type="dxa"/>
          </w:tcPr>
          <w:p w14:paraId="3107AF70" w14:textId="476A1C5B" w:rsidR="00F53E5A" w:rsidRDefault="00F53E5A" w:rsidP="00F76876">
            <w:pPr>
              <w:pStyle w:val="Default"/>
              <w:numPr>
                <w:ilvl w:val="0"/>
                <w:numId w:val="32"/>
              </w:numPr>
              <w:spacing w:after="120"/>
              <w:ind w:left="0" w:right="4" w:firstLine="0"/>
            </w:pPr>
            <w:r w:rsidRPr="00997FA1">
              <w:t xml:space="preserve">At least fifteen days in advance of the TCC meeting, the Executive Director shall compile and circulate to all CCMs the full Draft Report that will include any potential compliance issues and requirements for further information to assess the relevant CCM’s compliance status, in a form to be agreed to by the Commission, </w:t>
            </w:r>
            <w:r w:rsidRPr="00FF3C14">
              <w:rPr>
                <w:color w:val="000000" w:themeColor="text1"/>
              </w:rPr>
              <w:t xml:space="preserve">including all information that may be provided under paragraph </w:t>
            </w:r>
            <w:r w:rsidR="002A7EE8" w:rsidRPr="00FF3C14">
              <w:rPr>
                <w:color w:val="000000" w:themeColor="text1"/>
              </w:rPr>
              <w:t>23</w:t>
            </w:r>
            <w:r w:rsidRPr="00997FA1">
              <w:t xml:space="preserve">. </w:t>
            </w:r>
          </w:p>
        </w:tc>
        <w:tc>
          <w:tcPr>
            <w:tcW w:w="1579" w:type="dxa"/>
          </w:tcPr>
          <w:p w14:paraId="70527E73" w14:textId="1741EDB2" w:rsidR="00A749F0" w:rsidRDefault="000F1DB1" w:rsidP="00602AA4">
            <w:pPr>
              <w:pStyle w:val="Default"/>
              <w:ind w:right="6"/>
              <w:rPr>
                <w:color w:val="00B050"/>
              </w:rPr>
            </w:pPr>
            <w:r>
              <w:rPr>
                <w:color w:val="00B050"/>
              </w:rPr>
              <w:t>GREEN</w:t>
            </w:r>
          </w:p>
          <w:p w14:paraId="74D965A2" w14:textId="0E40C26D" w:rsidR="00F53E5A" w:rsidRPr="004F2EBF" w:rsidRDefault="00F53E5A" w:rsidP="00602AA4">
            <w:pPr>
              <w:pStyle w:val="Default"/>
              <w:spacing w:after="120"/>
              <w:ind w:right="4"/>
            </w:pPr>
          </w:p>
        </w:tc>
      </w:tr>
      <w:tr w:rsidR="00F53E5A" w14:paraId="70A58390" w14:textId="2576F974" w:rsidTr="000F1DB1">
        <w:tc>
          <w:tcPr>
            <w:tcW w:w="7488" w:type="dxa"/>
          </w:tcPr>
          <w:p w14:paraId="1540C3D5" w14:textId="2DCA378C" w:rsidR="00F53E5A" w:rsidRDefault="00F53E5A" w:rsidP="00F76876">
            <w:pPr>
              <w:pStyle w:val="Default"/>
              <w:numPr>
                <w:ilvl w:val="0"/>
                <w:numId w:val="32"/>
              </w:numPr>
              <w:spacing w:after="120"/>
              <w:ind w:left="0" w:right="4" w:firstLine="0"/>
            </w:pPr>
            <w:r w:rsidRPr="00997FA1">
              <w:t xml:space="preserve">TCC shall review the Draft Report and identify any potential compliance issues for each CCM, based on information contained in the dCMRs, as well as any information provided by CCMs in accordance with paragraph </w:t>
            </w:r>
            <w:r>
              <w:t>22</w:t>
            </w:r>
            <w:r w:rsidRPr="00997FA1">
              <w:t xml:space="preserve"> </w:t>
            </w:r>
            <w:r w:rsidRPr="00E32D49">
              <w:t>of this</w:t>
            </w:r>
            <w:r w:rsidRPr="00997FA1">
              <w:t xml:space="preserve"> measure.  CCMs may also provide additional information to TCC with respect to implementation of its obligations. </w:t>
            </w:r>
          </w:p>
        </w:tc>
        <w:tc>
          <w:tcPr>
            <w:tcW w:w="1579" w:type="dxa"/>
          </w:tcPr>
          <w:p w14:paraId="175CBA52" w14:textId="50204319" w:rsidR="00F53E5A" w:rsidRPr="00AF2D0E" w:rsidRDefault="00AF2D0E" w:rsidP="00D21BBF">
            <w:pPr>
              <w:pStyle w:val="Default"/>
              <w:spacing w:after="120"/>
              <w:ind w:right="4"/>
              <w:rPr>
                <w:color w:val="0070C0"/>
              </w:rPr>
            </w:pPr>
            <w:r w:rsidRPr="007A7B62">
              <w:rPr>
                <w:color w:val="00B050"/>
              </w:rPr>
              <w:t>No comment.</w:t>
            </w:r>
          </w:p>
        </w:tc>
      </w:tr>
    </w:tbl>
    <w:p w14:paraId="4DB8920E" w14:textId="77777777" w:rsidR="003E7032" w:rsidRDefault="003E7032" w:rsidP="00D21BBF">
      <w:pPr>
        <w:pStyle w:val="Default"/>
        <w:tabs>
          <w:tab w:val="left" w:pos="993"/>
        </w:tabs>
        <w:spacing w:after="120"/>
        <w:ind w:right="4"/>
      </w:pPr>
    </w:p>
    <w:p w14:paraId="1A895ECA" w14:textId="77777777" w:rsidR="00F24D94" w:rsidRDefault="00F24D94">
      <w:pPr>
        <w:spacing w:after="160" w:line="259" w:lineRule="auto"/>
        <w:rPr>
          <w:rFonts w:eastAsia="Calibri"/>
          <w:b/>
          <w:color w:val="000000"/>
          <w:u w:val="single"/>
          <w:lang w:eastAsia="en-US"/>
        </w:rPr>
      </w:pPr>
      <w:r>
        <w:rPr>
          <w:b/>
          <w:u w:val="single"/>
        </w:rPr>
        <w:br w:type="page"/>
      </w:r>
    </w:p>
    <w:p w14:paraId="2955EC03" w14:textId="758215C0" w:rsidR="00DA1DF3" w:rsidRDefault="00DA1DF3" w:rsidP="00D21BBF">
      <w:pPr>
        <w:pStyle w:val="Default"/>
        <w:tabs>
          <w:tab w:val="left" w:pos="993"/>
        </w:tabs>
        <w:spacing w:after="120"/>
        <w:ind w:right="4"/>
        <w:rPr>
          <w:b/>
          <w:u w:val="single"/>
        </w:rPr>
      </w:pPr>
      <w:r>
        <w:rPr>
          <w:b/>
          <w:u w:val="single"/>
        </w:rPr>
        <w:lastRenderedPageBreak/>
        <w:t xml:space="preserve">Section </w:t>
      </w:r>
      <w:r w:rsidRPr="000A7BA3">
        <w:rPr>
          <w:b/>
          <w:u w:val="single"/>
        </w:rPr>
        <w:t>V</w:t>
      </w:r>
      <w:r w:rsidR="004166D4">
        <w:rPr>
          <w:b/>
          <w:u w:val="single"/>
        </w:rPr>
        <w:t>I</w:t>
      </w:r>
      <w:r w:rsidRPr="000A7BA3">
        <w:rPr>
          <w:b/>
          <w:u w:val="single"/>
        </w:rPr>
        <w:t xml:space="preserve"> – </w:t>
      </w:r>
      <w:r>
        <w:rPr>
          <w:b/>
          <w:bCs/>
          <w:u w:val="single"/>
        </w:rPr>
        <w:t>Development of the Provisional Compliance Monitoring Report at TCC</w:t>
      </w:r>
    </w:p>
    <w:tbl>
      <w:tblPr>
        <w:tblStyle w:val="TableGrid"/>
        <w:tblW w:w="9067" w:type="dxa"/>
        <w:tblLook w:val="04A0" w:firstRow="1" w:lastRow="0" w:firstColumn="1" w:lastColumn="0" w:noHBand="0" w:noVBand="1"/>
      </w:tblPr>
      <w:tblGrid>
        <w:gridCol w:w="7571"/>
        <w:gridCol w:w="1496"/>
      </w:tblGrid>
      <w:tr w:rsidR="000060CA" w14:paraId="1F97D597" w14:textId="77777777" w:rsidTr="000F1DB1">
        <w:trPr>
          <w:tblHeader/>
        </w:trPr>
        <w:tc>
          <w:tcPr>
            <w:tcW w:w="7848" w:type="dxa"/>
            <w:shd w:val="clear" w:color="auto" w:fill="F2F2F2" w:themeFill="background1" w:themeFillShade="F2"/>
          </w:tcPr>
          <w:p w14:paraId="2D55FF04" w14:textId="6D9ABE0E" w:rsidR="000060CA" w:rsidRDefault="000060CA" w:rsidP="002025C1">
            <w:pPr>
              <w:pStyle w:val="Default"/>
              <w:spacing w:after="120"/>
              <w:ind w:right="4"/>
            </w:pPr>
            <w:r>
              <w:rPr>
                <w:b/>
                <w:iCs/>
              </w:rPr>
              <w:t>Draft</w:t>
            </w:r>
            <w:r w:rsidR="000F1DB1">
              <w:rPr>
                <w:b/>
                <w:iCs/>
              </w:rPr>
              <w:t xml:space="preserve"> CMM text</w:t>
            </w:r>
          </w:p>
        </w:tc>
        <w:tc>
          <w:tcPr>
            <w:tcW w:w="1219" w:type="dxa"/>
            <w:shd w:val="clear" w:color="auto" w:fill="F2F2F2" w:themeFill="background1" w:themeFillShade="F2"/>
          </w:tcPr>
          <w:p w14:paraId="5724F792" w14:textId="4D4DB50A" w:rsidR="000060CA" w:rsidRPr="000060CA" w:rsidRDefault="000060CA" w:rsidP="002025C1">
            <w:pPr>
              <w:pStyle w:val="Default"/>
              <w:spacing w:after="120"/>
              <w:ind w:right="4"/>
            </w:pPr>
            <w:r>
              <w:rPr>
                <w:b/>
                <w:iCs/>
                <w:color w:val="auto"/>
              </w:rPr>
              <w:t>Notes</w:t>
            </w:r>
          </w:p>
        </w:tc>
      </w:tr>
      <w:tr w:rsidR="000060CA" w14:paraId="11259DBB" w14:textId="20F2D11E" w:rsidTr="000F1DB1">
        <w:tc>
          <w:tcPr>
            <w:tcW w:w="7848" w:type="dxa"/>
          </w:tcPr>
          <w:p w14:paraId="33CE6C83" w14:textId="198EF885" w:rsidR="000060CA" w:rsidRDefault="000060CA" w:rsidP="00F76876">
            <w:pPr>
              <w:pStyle w:val="Default"/>
              <w:numPr>
                <w:ilvl w:val="0"/>
                <w:numId w:val="32"/>
              </w:numPr>
              <w:spacing w:after="120"/>
              <w:ind w:left="32" w:right="4" w:hanging="32"/>
            </w:pPr>
            <w:r>
              <w:t xml:space="preserve">Taking </w:t>
            </w:r>
            <w:r w:rsidRPr="00997FA1">
              <w:t xml:space="preserve">into account any </w:t>
            </w:r>
            <w:r>
              <w:t>Capacity Development P</w:t>
            </w:r>
            <w:r w:rsidRPr="00997FA1">
              <w:t>lans</w:t>
            </w:r>
            <w:r>
              <w:t xml:space="preserve"> </w:t>
            </w:r>
            <w:r w:rsidRPr="00997FA1">
              <w:t>developed pursuant to paragraph</w:t>
            </w:r>
            <w:r>
              <w:t>s</w:t>
            </w:r>
            <w:r w:rsidRPr="00997FA1">
              <w:t xml:space="preserve"> </w:t>
            </w:r>
            <w:r>
              <w:t>9 – 11</w:t>
            </w:r>
            <w:r w:rsidRPr="00997FA1">
              <w:t>, any additional information provided by CCMs, and, where appropriate, any additional information provided by non-government organisations or other organisations concerned with matters relevant to the implementation of this Convention, TCC shall develop a Provisional Compliance Monitoring Report (</w:t>
            </w:r>
            <w:r w:rsidRPr="00DA1DF3">
              <w:rPr>
                <w:bCs/>
              </w:rPr>
              <w:t>the Provisional Report</w:t>
            </w:r>
            <w:r w:rsidRPr="00997FA1">
              <w:t xml:space="preserve">) that includes  a compliance status with respect to all applicable individual obligations as well as recommendations for any corrective action(s) needed by the CCM or action(s) to be taken by the Commission, based on potential compliance issues it has identified in respect of that CCM and using the criteria and considerations for assessing </w:t>
            </w:r>
            <w:r w:rsidRPr="00DA1DF3">
              <w:rPr>
                <w:bCs/>
              </w:rPr>
              <w:t xml:space="preserve">Compliance Status </w:t>
            </w:r>
            <w:r w:rsidRPr="00997FA1">
              <w:t xml:space="preserve">set out in </w:t>
            </w:r>
            <w:r w:rsidRPr="00DA1DF3">
              <w:t>Annex I</w:t>
            </w:r>
            <w:r w:rsidRPr="00997FA1">
              <w:t xml:space="preserve"> of this measure. </w:t>
            </w:r>
          </w:p>
        </w:tc>
        <w:tc>
          <w:tcPr>
            <w:tcW w:w="1219" w:type="dxa"/>
          </w:tcPr>
          <w:p w14:paraId="4F661216" w14:textId="77777777" w:rsidR="000060CA" w:rsidRPr="007A7B62" w:rsidRDefault="00AF2D0E" w:rsidP="00AF2D0E">
            <w:pPr>
              <w:pStyle w:val="Default"/>
              <w:ind w:right="6"/>
              <w:rPr>
                <w:color w:val="00B050"/>
              </w:rPr>
            </w:pPr>
            <w:r w:rsidRPr="007A7B62">
              <w:rPr>
                <w:color w:val="00B050"/>
              </w:rPr>
              <w:t>No comment.</w:t>
            </w:r>
          </w:p>
          <w:p w14:paraId="6606F4BD" w14:textId="0DB512DA" w:rsidR="00AF2D0E" w:rsidRPr="00AF2D0E" w:rsidRDefault="008F4CA3" w:rsidP="00AF2D0E">
            <w:pPr>
              <w:pStyle w:val="Default"/>
              <w:ind w:right="6"/>
              <w:rPr>
                <w:color w:val="0070C0"/>
              </w:rPr>
            </w:pPr>
            <w:r w:rsidRPr="007A7B62">
              <w:rPr>
                <w:color w:val="00B050"/>
              </w:rPr>
              <w:t>{</w:t>
            </w:r>
            <w:r w:rsidR="00AF2D0E" w:rsidRPr="007A7B62">
              <w:rPr>
                <w:color w:val="00B050"/>
              </w:rPr>
              <w:t xml:space="preserve">Note </w:t>
            </w:r>
            <w:r w:rsidR="00762D83">
              <w:rPr>
                <w:color w:val="00B050"/>
              </w:rPr>
              <w:t>cross reference</w:t>
            </w:r>
            <w:r w:rsidR="00AF2D0E" w:rsidRPr="007A7B62">
              <w:rPr>
                <w:color w:val="00B050"/>
              </w:rPr>
              <w:t>.</w:t>
            </w:r>
            <w:r w:rsidRPr="007A7B62">
              <w:rPr>
                <w:color w:val="00B050"/>
              </w:rPr>
              <w:t>}</w:t>
            </w:r>
          </w:p>
        </w:tc>
      </w:tr>
      <w:tr w:rsidR="00012D20" w14:paraId="1BD61361" w14:textId="77777777" w:rsidTr="000F1DB1">
        <w:tc>
          <w:tcPr>
            <w:tcW w:w="7848" w:type="dxa"/>
          </w:tcPr>
          <w:p w14:paraId="3B900A74" w14:textId="084FAB2A" w:rsidR="00012D20" w:rsidRDefault="00012D20" w:rsidP="00F76876">
            <w:pPr>
              <w:pStyle w:val="Default"/>
              <w:numPr>
                <w:ilvl w:val="0"/>
                <w:numId w:val="32"/>
              </w:numPr>
              <w:spacing w:after="120"/>
              <w:ind w:left="32" w:right="4" w:hanging="32"/>
            </w:pPr>
            <w:r w:rsidRPr="00FF3C14">
              <w:rPr>
                <w:color w:val="000000" w:themeColor="text1"/>
              </w:rPr>
              <w:t>A provisional assessment of each CCM’s Compliance Status shall be decid</w:t>
            </w:r>
            <w:r w:rsidRPr="00997FA1">
              <w:t>ed by consensus. If every effort to achieve consensus regarding a particular CCM’s compliance with an individual obligation has failed, the provisional CMR shall indicate the majority and minority views. A provisional assessment shall reflect the majority view and the minority view shall also be recorded.</w:t>
            </w:r>
          </w:p>
        </w:tc>
        <w:tc>
          <w:tcPr>
            <w:tcW w:w="1219" w:type="dxa"/>
          </w:tcPr>
          <w:p w14:paraId="01365135" w14:textId="18682DDD" w:rsidR="00012D20" w:rsidRPr="00B26DB7" w:rsidRDefault="000F1DB1" w:rsidP="00B26DB7">
            <w:pPr>
              <w:pStyle w:val="Default"/>
              <w:ind w:right="6"/>
              <w:rPr>
                <w:color w:val="00B050"/>
              </w:rPr>
            </w:pPr>
            <w:r>
              <w:rPr>
                <w:color w:val="00B050"/>
              </w:rPr>
              <w:t>GREEN</w:t>
            </w:r>
            <w:r w:rsidR="00012D20" w:rsidRPr="004368C5">
              <w:rPr>
                <w:color w:val="00B050"/>
              </w:rPr>
              <w:t xml:space="preserve"> </w:t>
            </w:r>
          </w:p>
        </w:tc>
      </w:tr>
      <w:tr w:rsidR="000060CA" w14:paraId="6597E7BE" w14:textId="10772F04" w:rsidTr="000F1DB1">
        <w:tc>
          <w:tcPr>
            <w:tcW w:w="7848" w:type="dxa"/>
          </w:tcPr>
          <w:p w14:paraId="6B20D4FD" w14:textId="6FB43300" w:rsidR="000060CA" w:rsidRDefault="00D22175" w:rsidP="001B4461">
            <w:pPr>
              <w:pStyle w:val="Default"/>
              <w:numPr>
                <w:ilvl w:val="0"/>
                <w:numId w:val="32"/>
              </w:numPr>
              <w:spacing w:after="120"/>
              <w:ind w:left="32" w:right="4" w:hanging="32"/>
            </w:pPr>
            <w:r w:rsidRPr="00FF3C14">
              <w:rPr>
                <w:color w:val="000000" w:themeColor="text1"/>
              </w:rPr>
              <w:t xml:space="preserve">Notwithstanding paragraph 28 above, a </w:t>
            </w:r>
            <w:r w:rsidR="000060CA" w:rsidRPr="0099007B">
              <w:t xml:space="preserve">CCM shall not block its own compliance assessment if all other CCMs present have concurred with the assessment.  If the assessed CCM disagrees with the assessment, its view </w:t>
            </w:r>
            <w:r w:rsidR="000060CA">
              <w:t>sha</w:t>
            </w:r>
            <w:r w:rsidR="000060CA" w:rsidRPr="0099007B">
              <w:t>ll be reflected in the Provisional or Final CMR.</w:t>
            </w:r>
            <w:r w:rsidR="000060CA">
              <w:t xml:space="preserve"> </w:t>
            </w:r>
          </w:p>
        </w:tc>
        <w:tc>
          <w:tcPr>
            <w:tcW w:w="1219" w:type="dxa"/>
          </w:tcPr>
          <w:p w14:paraId="2C56B284" w14:textId="38194EFA" w:rsidR="003C1EF4" w:rsidRPr="003C1EF4" w:rsidRDefault="003C1EF4" w:rsidP="008F4CA3">
            <w:pPr>
              <w:pStyle w:val="Default"/>
              <w:ind w:right="6"/>
              <w:rPr>
                <w:color w:val="70AD47" w:themeColor="accent6"/>
              </w:rPr>
            </w:pPr>
            <w:r>
              <w:rPr>
                <w:color w:val="70AD47" w:themeColor="accent6"/>
              </w:rPr>
              <w:t>GREEN</w:t>
            </w:r>
          </w:p>
          <w:p w14:paraId="5FBDAA18" w14:textId="35869718" w:rsidR="003C1EF4" w:rsidRPr="008F4CA3" w:rsidRDefault="003C1EF4" w:rsidP="008F4CA3">
            <w:pPr>
              <w:pStyle w:val="Default"/>
              <w:ind w:right="6"/>
              <w:rPr>
                <w:color w:val="0070C0"/>
              </w:rPr>
            </w:pPr>
          </w:p>
        </w:tc>
      </w:tr>
      <w:tr w:rsidR="000060CA" w14:paraId="603181AD" w14:textId="63FE85DB" w:rsidTr="000F1DB1">
        <w:tc>
          <w:tcPr>
            <w:tcW w:w="7848" w:type="dxa"/>
          </w:tcPr>
          <w:p w14:paraId="0FA24B5A" w14:textId="3F428143" w:rsidR="0026058B" w:rsidRDefault="000060CA" w:rsidP="000F1DB1">
            <w:pPr>
              <w:pStyle w:val="Default"/>
              <w:numPr>
                <w:ilvl w:val="0"/>
                <w:numId w:val="32"/>
              </w:numPr>
              <w:spacing w:after="120"/>
              <w:ind w:left="32" w:right="4" w:hanging="32"/>
            </w:pPr>
            <w:r w:rsidRPr="0099007B">
              <w:t>Where a CCM has missed a reporting deadline,</w:t>
            </w:r>
            <w:r w:rsidRPr="0099007B">
              <w:rPr>
                <w:rStyle w:val="FootnoteReference"/>
              </w:rPr>
              <w:footnoteReference w:id="3"/>
            </w:r>
            <w:r w:rsidRPr="0099007B">
              <w:t xml:space="preserve"> but has submitted the required information, this obligation will be accepted by TCC, unless a CCM has a specific concern or if there are updates from the Secretariat based on new information received. </w:t>
            </w:r>
          </w:p>
        </w:tc>
        <w:tc>
          <w:tcPr>
            <w:tcW w:w="1219" w:type="dxa"/>
          </w:tcPr>
          <w:p w14:paraId="691B07A1" w14:textId="2F8B6074" w:rsidR="000060CA" w:rsidRPr="008F4CA3" w:rsidRDefault="008F4CA3" w:rsidP="00D21BBF">
            <w:pPr>
              <w:pStyle w:val="Default"/>
              <w:spacing w:after="120"/>
              <w:ind w:right="4"/>
              <w:rPr>
                <w:color w:val="0070C0"/>
              </w:rPr>
            </w:pPr>
            <w:r w:rsidRPr="007A7B62">
              <w:rPr>
                <w:color w:val="00B050"/>
              </w:rPr>
              <w:t>No comment.</w:t>
            </w:r>
          </w:p>
        </w:tc>
      </w:tr>
      <w:tr w:rsidR="000060CA" w14:paraId="0D1A91C4" w14:textId="0CFCF549" w:rsidTr="000F1DB1">
        <w:tc>
          <w:tcPr>
            <w:tcW w:w="7848" w:type="dxa"/>
          </w:tcPr>
          <w:p w14:paraId="7B8825EA" w14:textId="6494DC1B" w:rsidR="000060CA" w:rsidRDefault="000060CA" w:rsidP="00F76876">
            <w:pPr>
              <w:pStyle w:val="Default"/>
              <w:numPr>
                <w:ilvl w:val="0"/>
                <w:numId w:val="32"/>
              </w:numPr>
              <w:spacing w:after="120"/>
              <w:ind w:left="32" w:right="4" w:hanging="32"/>
            </w:pPr>
            <w:r>
              <w:t>The Provisional Report sha</w:t>
            </w:r>
            <w:r w:rsidRPr="00997FA1">
              <w:t xml:space="preserve">ll also </w:t>
            </w:r>
            <w:r>
              <w:t>comprise</w:t>
            </w:r>
            <w:r w:rsidRPr="00997FA1">
              <w:t xml:space="preserve"> an executive summary including recommendations or observations from TCC regarding: </w:t>
            </w:r>
          </w:p>
          <w:p w14:paraId="31237D0B" w14:textId="77777777" w:rsidR="000060CA" w:rsidRPr="00997FA1" w:rsidRDefault="000060CA" w:rsidP="00F76876">
            <w:pPr>
              <w:pStyle w:val="Default"/>
              <w:tabs>
                <w:tab w:val="left" w:pos="993"/>
              </w:tabs>
              <w:spacing w:after="120"/>
              <w:ind w:left="32" w:right="4" w:hanging="32"/>
            </w:pPr>
            <w:r>
              <w:t>(i)</w:t>
            </w:r>
            <w:r>
              <w:tab/>
              <w:t xml:space="preserve"> </w:t>
            </w:r>
            <w:r w:rsidRPr="00997FA1">
              <w:t xml:space="preserve">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including any specific amendments or improvements that have been identified, </w:t>
            </w:r>
          </w:p>
          <w:p w14:paraId="3980CC5D" w14:textId="77777777" w:rsidR="000060CA" w:rsidRPr="00997FA1" w:rsidRDefault="000060CA" w:rsidP="00F76876">
            <w:pPr>
              <w:pStyle w:val="Default"/>
              <w:tabs>
                <w:tab w:val="left" w:pos="993"/>
              </w:tabs>
              <w:spacing w:after="120"/>
              <w:ind w:left="32" w:right="4" w:hanging="32"/>
            </w:pPr>
            <w:r>
              <w:t xml:space="preserve">(ii) </w:t>
            </w:r>
            <w:r w:rsidRPr="00997FA1">
              <w:t xml:space="preserve">capacity building assistance or other obstacles to implementation identified by CCMs, in particular SIDS and Participating Territories, </w:t>
            </w:r>
          </w:p>
          <w:p w14:paraId="35E4298B" w14:textId="3F17CD59" w:rsidR="000060CA" w:rsidRPr="00AF07EA" w:rsidRDefault="000060CA" w:rsidP="00F76876">
            <w:pPr>
              <w:pStyle w:val="Default"/>
              <w:tabs>
                <w:tab w:val="left" w:pos="993"/>
                <w:tab w:val="left" w:pos="3960"/>
                <w:tab w:val="left" w:pos="5717"/>
              </w:tabs>
              <w:spacing w:after="120"/>
              <w:ind w:left="32" w:right="4" w:hanging="32"/>
              <w:rPr>
                <w:color w:val="FF0000"/>
              </w:rPr>
            </w:pPr>
            <w:r>
              <w:t xml:space="preserve">(iii)  </w:t>
            </w:r>
            <w:r w:rsidRPr="0099007B">
              <w:t xml:space="preserve">risk-based </w:t>
            </w:r>
            <w:r w:rsidRPr="0099007B">
              <w:t>assessment</w:t>
            </w:r>
            <w:r>
              <w:t xml:space="preserve"> of priority obligations to be assessed in the subsequent year</w:t>
            </w:r>
            <w:r w:rsidR="0026058B">
              <w:t xml:space="preserve"> (once the risk-based assessment is developed)</w:t>
            </w:r>
            <w:r>
              <w:t>.</w:t>
            </w:r>
          </w:p>
        </w:tc>
        <w:tc>
          <w:tcPr>
            <w:tcW w:w="1219" w:type="dxa"/>
          </w:tcPr>
          <w:p w14:paraId="2D2C874B" w14:textId="375833BF" w:rsidR="0026058B" w:rsidRPr="003C1EF4" w:rsidRDefault="0026058B" w:rsidP="00F33EEF">
            <w:pPr>
              <w:pStyle w:val="Default"/>
              <w:ind w:right="6"/>
              <w:rPr>
                <w:i/>
                <w:color w:val="0070C0"/>
              </w:rPr>
            </w:pPr>
            <w:r w:rsidRPr="0026058B">
              <w:rPr>
                <w:color w:val="70AD47" w:themeColor="accent6"/>
              </w:rPr>
              <w:t>GREEN</w:t>
            </w:r>
          </w:p>
        </w:tc>
      </w:tr>
      <w:tr w:rsidR="000060CA" w14:paraId="4DDC09B1" w14:textId="3278C7D2" w:rsidTr="000F1DB1">
        <w:tc>
          <w:tcPr>
            <w:tcW w:w="7848" w:type="dxa"/>
          </w:tcPr>
          <w:p w14:paraId="4F56BEA1" w14:textId="3679CD22" w:rsidR="000060CA" w:rsidRDefault="00C166BC" w:rsidP="00F76876">
            <w:pPr>
              <w:pStyle w:val="Default"/>
              <w:numPr>
                <w:ilvl w:val="0"/>
                <w:numId w:val="32"/>
              </w:numPr>
              <w:spacing w:after="120"/>
              <w:ind w:left="32" w:right="4" w:hanging="32"/>
            </w:pPr>
            <w:r>
              <w:rPr>
                <w:color w:val="FF0000"/>
              </w:rPr>
              <w:t>[</w:t>
            </w:r>
            <w:r w:rsidR="000060CA" w:rsidRPr="00997FA1">
              <w:t>The Provisional Report shall be</w:t>
            </w:r>
            <w:r w:rsidR="000060CA">
              <w:t xml:space="preserve"> finalised at TCC and</w:t>
            </w:r>
            <w:r w:rsidR="000060CA" w:rsidRPr="00997FA1">
              <w:t xml:space="preserve"> forwarded to the Commission for consideration at the annual meeting.</w:t>
            </w:r>
            <w:r>
              <w:rPr>
                <w:color w:val="FF0000"/>
              </w:rPr>
              <w:t>]</w:t>
            </w:r>
            <w:r w:rsidR="000060CA" w:rsidRPr="00997FA1">
              <w:t xml:space="preserve"> </w:t>
            </w:r>
          </w:p>
        </w:tc>
        <w:tc>
          <w:tcPr>
            <w:tcW w:w="1219" w:type="dxa"/>
          </w:tcPr>
          <w:p w14:paraId="73A46462" w14:textId="77777777" w:rsidR="000060CA" w:rsidRPr="007A7B62" w:rsidRDefault="00C166BC" w:rsidP="00C166BC">
            <w:pPr>
              <w:pStyle w:val="Default"/>
              <w:ind w:right="6"/>
              <w:rPr>
                <w:color w:val="FF0000"/>
              </w:rPr>
            </w:pPr>
            <w:r w:rsidRPr="007A7B62">
              <w:rPr>
                <w:color w:val="FF0000"/>
              </w:rPr>
              <w:t>No agreement.</w:t>
            </w:r>
          </w:p>
          <w:p w14:paraId="012EBB11" w14:textId="5F96248C" w:rsidR="00C166BC" w:rsidRPr="007A7B62" w:rsidRDefault="00C166BC" w:rsidP="00C166BC">
            <w:pPr>
              <w:pStyle w:val="Default"/>
              <w:ind w:right="6"/>
              <w:rPr>
                <w:color w:val="FF0000"/>
              </w:rPr>
            </w:pPr>
            <w:r w:rsidRPr="007A7B62">
              <w:rPr>
                <w:color w:val="FF0000"/>
              </w:rPr>
              <w:t xml:space="preserve">Further </w:t>
            </w:r>
            <w:r w:rsidRPr="007A7B62">
              <w:rPr>
                <w:color w:val="FF0000"/>
              </w:rPr>
              <w:lastRenderedPageBreak/>
              <w:t>discussion required regarding whether information is to be provided between TCC and Commission.</w:t>
            </w:r>
          </w:p>
          <w:p w14:paraId="14F5C487" w14:textId="77357EF3" w:rsidR="00A749F0" w:rsidRPr="00B26DB7" w:rsidRDefault="00C166BC" w:rsidP="00C166BC">
            <w:pPr>
              <w:pStyle w:val="Default"/>
              <w:ind w:right="6"/>
              <w:rPr>
                <w:color w:val="FF0000"/>
              </w:rPr>
            </w:pPr>
            <w:r w:rsidRPr="007A7B62">
              <w:rPr>
                <w:color w:val="FF0000"/>
              </w:rPr>
              <w:t>{Note link to paras 33 and 34.}</w:t>
            </w:r>
          </w:p>
        </w:tc>
      </w:tr>
    </w:tbl>
    <w:p w14:paraId="0BE0D929" w14:textId="77777777" w:rsidR="00B766E5" w:rsidRDefault="00B766E5" w:rsidP="00D21BBF">
      <w:pPr>
        <w:ind w:right="4"/>
      </w:pPr>
    </w:p>
    <w:p w14:paraId="6DFC7625" w14:textId="0FAF3D92" w:rsidR="00420BD1" w:rsidRDefault="00420BD1" w:rsidP="006C31AD">
      <w:pPr>
        <w:spacing w:after="160" w:line="259" w:lineRule="auto"/>
        <w:rPr>
          <w:b/>
          <w:u w:val="single"/>
        </w:rPr>
      </w:pPr>
      <w:r>
        <w:rPr>
          <w:b/>
          <w:u w:val="single"/>
        </w:rPr>
        <w:t xml:space="preserve">Section VII – </w:t>
      </w:r>
      <w:r w:rsidRPr="00506F80">
        <w:rPr>
          <w:b/>
          <w:u w:val="single"/>
        </w:rPr>
        <w:t>Process at the Commission</w:t>
      </w:r>
    </w:p>
    <w:tbl>
      <w:tblPr>
        <w:tblStyle w:val="TableGrid"/>
        <w:tblW w:w="9067" w:type="dxa"/>
        <w:tblLook w:val="04A0" w:firstRow="1" w:lastRow="0" w:firstColumn="1" w:lastColumn="0" w:noHBand="0" w:noVBand="1"/>
      </w:tblPr>
      <w:tblGrid>
        <w:gridCol w:w="7578"/>
        <w:gridCol w:w="1489"/>
      </w:tblGrid>
      <w:tr w:rsidR="000060CA" w14:paraId="091D3237" w14:textId="77777777" w:rsidTr="001C5B39">
        <w:trPr>
          <w:tblHeader/>
        </w:trPr>
        <w:tc>
          <w:tcPr>
            <w:tcW w:w="7578" w:type="dxa"/>
            <w:shd w:val="clear" w:color="auto" w:fill="F2F2F2" w:themeFill="background1" w:themeFillShade="F2"/>
          </w:tcPr>
          <w:p w14:paraId="465C65B0" w14:textId="23C6AE1D" w:rsidR="000060CA" w:rsidRPr="00997FA1" w:rsidRDefault="000060CA" w:rsidP="002025C1">
            <w:pPr>
              <w:pStyle w:val="Default"/>
              <w:spacing w:after="120"/>
              <w:ind w:right="4"/>
            </w:pPr>
            <w:r>
              <w:rPr>
                <w:b/>
                <w:iCs/>
              </w:rPr>
              <w:t>Draft</w:t>
            </w:r>
            <w:r w:rsidR="001C5B39">
              <w:rPr>
                <w:b/>
                <w:iCs/>
              </w:rPr>
              <w:t xml:space="preserve"> CMM text</w:t>
            </w:r>
          </w:p>
        </w:tc>
        <w:tc>
          <w:tcPr>
            <w:tcW w:w="1489" w:type="dxa"/>
            <w:shd w:val="clear" w:color="auto" w:fill="F2F2F2" w:themeFill="background1" w:themeFillShade="F2"/>
          </w:tcPr>
          <w:p w14:paraId="61B5E53B" w14:textId="6AA72655" w:rsidR="000060CA" w:rsidRPr="000060CA" w:rsidRDefault="000060CA" w:rsidP="002025C1">
            <w:pPr>
              <w:pStyle w:val="Default"/>
              <w:spacing w:after="120"/>
              <w:ind w:right="4"/>
              <w:rPr>
                <w:b/>
              </w:rPr>
            </w:pPr>
            <w:r>
              <w:rPr>
                <w:b/>
                <w:iCs/>
                <w:color w:val="auto"/>
              </w:rPr>
              <w:t>Notes</w:t>
            </w:r>
          </w:p>
        </w:tc>
      </w:tr>
      <w:tr w:rsidR="000060CA" w14:paraId="49A02548" w14:textId="3926E390" w:rsidTr="001C5B39">
        <w:tc>
          <w:tcPr>
            <w:tcW w:w="7578" w:type="dxa"/>
          </w:tcPr>
          <w:p w14:paraId="362BCE8F" w14:textId="580A0C5B" w:rsidR="000060CA" w:rsidRDefault="000060CA" w:rsidP="00F76876">
            <w:pPr>
              <w:pStyle w:val="Default"/>
              <w:numPr>
                <w:ilvl w:val="0"/>
                <w:numId w:val="32"/>
              </w:numPr>
              <w:spacing w:after="120"/>
              <w:ind w:left="32" w:right="4" w:hanging="32"/>
            </w:pPr>
            <w:r w:rsidRPr="00997FA1">
              <w:t xml:space="preserve">At each </w:t>
            </w:r>
            <w:r w:rsidRPr="00997FA1">
              <w:t>annual Commission meeting, the Commission shall consider the Provisional Report recommended by the TCC</w:t>
            </w:r>
            <w:r w:rsidR="00AF3CBF">
              <w:t xml:space="preserve">, as well as any submission from a CCM indicating that its compliance assessment for a specific obligation at TCC was undertaken in a manner that </w:t>
            </w:r>
            <w:r w:rsidR="00276708">
              <w:t xml:space="preserve">the CCM deems to be </w:t>
            </w:r>
            <w:r w:rsidR="00AF3CBF">
              <w:t>procedurally unfair</w:t>
            </w:r>
            <w:r w:rsidRPr="00997FA1">
              <w:t>.</w:t>
            </w:r>
          </w:p>
        </w:tc>
        <w:tc>
          <w:tcPr>
            <w:tcW w:w="1489" w:type="dxa"/>
          </w:tcPr>
          <w:p w14:paraId="5894DA3A" w14:textId="299D4F8E" w:rsidR="00276708" w:rsidRPr="004F2EBF" w:rsidRDefault="00276708" w:rsidP="00D21BBF">
            <w:pPr>
              <w:pStyle w:val="Default"/>
              <w:spacing w:after="120"/>
              <w:ind w:right="4"/>
            </w:pPr>
            <w:r w:rsidRPr="00276708">
              <w:rPr>
                <w:color w:val="70AD47" w:themeColor="accent6"/>
              </w:rPr>
              <w:t>GREEN</w:t>
            </w:r>
          </w:p>
        </w:tc>
      </w:tr>
      <w:tr w:rsidR="000060CA" w14:paraId="19C16F8B" w14:textId="036FAD35" w:rsidTr="001C5B39">
        <w:tc>
          <w:tcPr>
            <w:tcW w:w="7578" w:type="dxa"/>
          </w:tcPr>
          <w:p w14:paraId="1FC31320" w14:textId="6E4C0CEE" w:rsidR="000060CA" w:rsidRDefault="000060CA" w:rsidP="00F76876">
            <w:pPr>
              <w:pStyle w:val="Default"/>
              <w:numPr>
                <w:ilvl w:val="0"/>
                <w:numId w:val="32"/>
              </w:numPr>
              <w:spacing w:after="120"/>
              <w:ind w:left="32" w:right="4" w:hanging="32"/>
            </w:pPr>
            <w:r w:rsidRPr="0099007B">
              <w:t xml:space="preserve">Taking into account any reviews undertaken after TCC </w:t>
            </w:r>
            <w:r w:rsidRPr="00572461">
              <w:rPr>
                <w:color w:val="auto"/>
              </w:rPr>
              <w:t xml:space="preserve">under </w:t>
            </w:r>
            <w:r w:rsidR="000F1DB1" w:rsidRPr="00572461">
              <w:rPr>
                <w:color w:val="auto"/>
              </w:rPr>
              <w:t>paragraph 33</w:t>
            </w:r>
            <w:r w:rsidRPr="00572461">
              <w:rPr>
                <w:color w:val="auto"/>
              </w:rPr>
              <w:t xml:space="preserve">, the </w:t>
            </w:r>
            <w:r w:rsidRPr="00997FA1">
              <w:t xml:space="preserve">Commission shall adopt a final </w:t>
            </w:r>
            <w:r w:rsidRPr="00420BD1">
              <w:rPr>
                <w:bCs/>
              </w:rPr>
              <w:t xml:space="preserve">Compliance Monitoring Report.  </w:t>
            </w:r>
          </w:p>
        </w:tc>
        <w:tc>
          <w:tcPr>
            <w:tcW w:w="1489" w:type="dxa"/>
          </w:tcPr>
          <w:p w14:paraId="0C6BA1EC" w14:textId="051B8741" w:rsidR="003A7B17" w:rsidRPr="00572461" w:rsidRDefault="00572461" w:rsidP="003A7B17">
            <w:pPr>
              <w:pStyle w:val="Default"/>
              <w:ind w:right="6"/>
              <w:rPr>
                <w:color w:val="70AD47" w:themeColor="accent6"/>
              </w:rPr>
            </w:pPr>
            <w:r w:rsidRPr="00572461">
              <w:rPr>
                <w:color w:val="70AD47" w:themeColor="accent6"/>
              </w:rPr>
              <w:t>GREEN</w:t>
            </w:r>
          </w:p>
          <w:p w14:paraId="3D52BCAD" w14:textId="1D5C9C63" w:rsidR="000060CA" w:rsidRPr="00BD25B6" w:rsidRDefault="000F1DB1" w:rsidP="003A7B17">
            <w:pPr>
              <w:pStyle w:val="Default"/>
              <w:ind w:right="6"/>
              <w:rPr>
                <w:color w:val="0070C0"/>
              </w:rPr>
            </w:pPr>
            <w:r w:rsidRPr="00572461">
              <w:rPr>
                <w:color w:val="auto"/>
              </w:rPr>
              <w:t>{Link to para 32</w:t>
            </w:r>
            <w:r w:rsidR="00572461">
              <w:rPr>
                <w:color w:val="auto"/>
              </w:rPr>
              <w:t>?</w:t>
            </w:r>
            <w:r w:rsidRPr="00572461">
              <w:rPr>
                <w:color w:val="auto"/>
              </w:rPr>
              <w:t>}</w:t>
            </w:r>
          </w:p>
        </w:tc>
      </w:tr>
      <w:tr w:rsidR="000060CA" w14:paraId="4D1D0783" w14:textId="3BCCB092" w:rsidTr="001C5B39">
        <w:tc>
          <w:tcPr>
            <w:tcW w:w="7578" w:type="dxa"/>
          </w:tcPr>
          <w:p w14:paraId="2CE0F4D3" w14:textId="22CA5802" w:rsidR="000060CA" w:rsidRDefault="000060CA" w:rsidP="00F76876">
            <w:pPr>
              <w:pStyle w:val="Default"/>
              <w:numPr>
                <w:ilvl w:val="0"/>
                <w:numId w:val="32"/>
              </w:numPr>
              <w:spacing w:after="120"/>
              <w:ind w:left="32" w:right="4" w:hanging="32"/>
            </w:pPr>
            <w:r w:rsidRPr="00997FA1">
              <w:t xml:space="preserve">The final Compliance Monitoring Report shall include a Compliance Status for each CCM against each </w:t>
            </w:r>
            <w:r>
              <w:t xml:space="preserve">assessed </w:t>
            </w:r>
            <w:r w:rsidRPr="00997FA1">
              <w:t xml:space="preserve">obligation and any corrective action needed, and also contain an executive summary setting out any recommendations or </w:t>
            </w:r>
            <w:r w:rsidRPr="00FF3C14">
              <w:rPr>
                <w:color w:val="000000" w:themeColor="text1"/>
              </w:rPr>
              <w:t xml:space="preserve">observations from the Commission regarding the issues listed in paragraph </w:t>
            </w:r>
            <w:r w:rsidR="00012D20" w:rsidRPr="00FF3C14">
              <w:rPr>
                <w:color w:val="000000" w:themeColor="text1"/>
              </w:rPr>
              <w:t>31</w:t>
            </w:r>
            <w:r w:rsidRPr="00FF3C14">
              <w:rPr>
                <w:color w:val="000000" w:themeColor="text1"/>
              </w:rPr>
              <w:t xml:space="preserve"> of this </w:t>
            </w:r>
            <w:r>
              <w:t>measure.</w:t>
            </w:r>
          </w:p>
        </w:tc>
        <w:tc>
          <w:tcPr>
            <w:tcW w:w="1489" w:type="dxa"/>
          </w:tcPr>
          <w:p w14:paraId="3A3A2667" w14:textId="31F751C3" w:rsidR="00012D20" w:rsidRPr="004F5E8D" w:rsidRDefault="003A10AC" w:rsidP="00012D20">
            <w:pPr>
              <w:pStyle w:val="Default"/>
              <w:ind w:right="6"/>
              <w:rPr>
                <w:color w:val="00B050"/>
              </w:rPr>
            </w:pPr>
            <w:r w:rsidRPr="007A7B62">
              <w:rPr>
                <w:color w:val="00B050"/>
              </w:rPr>
              <w:t>No comment.</w:t>
            </w:r>
          </w:p>
        </w:tc>
      </w:tr>
      <w:tr w:rsidR="000060CA" w14:paraId="7AB7206A" w14:textId="7E2B6122" w:rsidTr="001C5B39">
        <w:tc>
          <w:tcPr>
            <w:tcW w:w="7578" w:type="dxa"/>
          </w:tcPr>
          <w:p w14:paraId="6DB603A7" w14:textId="5C8EBFDE" w:rsidR="000060CA" w:rsidRDefault="000060CA" w:rsidP="00F76876">
            <w:pPr>
              <w:pStyle w:val="Default"/>
              <w:numPr>
                <w:ilvl w:val="0"/>
                <w:numId w:val="32"/>
              </w:numPr>
              <w:spacing w:after="120"/>
              <w:ind w:left="32" w:right="4" w:hanging="32"/>
            </w:pPr>
            <w:r w:rsidRPr="00997FA1">
              <w:t>Each CCM shall include, in its Part II Annual Report, any actions it has taken to address non-compliance identified in the Compliance Monitoring Report from previous years.</w:t>
            </w:r>
          </w:p>
        </w:tc>
        <w:tc>
          <w:tcPr>
            <w:tcW w:w="1489" w:type="dxa"/>
          </w:tcPr>
          <w:p w14:paraId="234B7A4B" w14:textId="622F3B1C" w:rsidR="000060CA" w:rsidRPr="00C1397B" w:rsidRDefault="00C1397B" w:rsidP="00D21BBF">
            <w:pPr>
              <w:pStyle w:val="Default"/>
              <w:spacing w:after="120"/>
              <w:ind w:right="4"/>
              <w:rPr>
                <w:color w:val="0070C0"/>
              </w:rPr>
            </w:pPr>
            <w:r w:rsidRPr="007A7B62">
              <w:rPr>
                <w:color w:val="00B050"/>
              </w:rPr>
              <w:t>No comment.</w:t>
            </w:r>
          </w:p>
        </w:tc>
      </w:tr>
    </w:tbl>
    <w:p w14:paraId="5BE6EF20" w14:textId="77777777" w:rsidR="00420BD1" w:rsidRDefault="00420BD1" w:rsidP="00D21BBF">
      <w:pPr>
        <w:pStyle w:val="Default"/>
        <w:spacing w:after="120"/>
        <w:ind w:right="4"/>
        <w:rPr>
          <w:b/>
          <w:u w:val="single"/>
        </w:rPr>
      </w:pPr>
    </w:p>
    <w:p w14:paraId="34C0B196" w14:textId="1D45A67B" w:rsidR="005F4B8B" w:rsidRPr="004E1FD2" w:rsidRDefault="00420BD1" w:rsidP="00D21BBF">
      <w:pPr>
        <w:pStyle w:val="Default"/>
        <w:spacing w:after="120"/>
        <w:ind w:right="4"/>
      </w:pPr>
      <w:r>
        <w:rPr>
          <w:b/>
          <w:u w:val="single"/>
        </w:rPr>
        <w:t xml:space="preserve">Section </w:t>
      </w:r>
      <w:r w:rsidR="001C5B39">
        <w:rPr>
          <w:b/>
          <w:u w:val="single"/>
        </w:rPr>
        <w:t>VIII</w:t>
      </w:r>
      <w:r>
        <w:rPr>
          <w:b/>
          <w:u w:val="single"/>
        </w:rPr>
        <w:t xml:space="preserve"> – Future Work</w:t>
      </w:r>
    </w:p>
    <w:tbl>
      <w:tblPr>
        <w:tblStyle w:val="TableGrid"/>
        <w:tblW w:w="9067" w:type="dxa"/>
        <w:tblLook w:val="04A0" w:firstRow="1" w:lastRow="0" w:firstColumn="1" w:lastColumn="0" w:noHBand="0" w:noVBand="1"/>
      </w:tblPr>
      <w:tblGrid>
        <w:gridCol w:w="7488"/>
        <w:gridCol w:w="1579"/>
      </w:tblGrid>
      <w:tr w:rsidR="000060CA" w14:paraId="1F40E7CA" w14:textId="77777777" w:rsidTr="001C5B39">
        <w:trPr>
          <w:tblHeader/>
        </w:trPr>
        <w:tc>
          <w:tcPr>
            <w:tcW w:w="7488" w:type="dxa"/>
            <w:shd w:val="clear" w:color="auto" w:fill="F2F2F2" w:themeFill="background1" w:themeFillShade="F2"/>
          </w:tcPr>
          <w:p w14:paraId="3957EA21" w14:textId="4B282670" w:rsidR="000060CA" w:rsidRPr="002025C1" w:rsidRDefault="000060CA" w:rsidP="002025C1">
            <w:pPr>
              <w:rPr>
                <w:b/>
              </w:rPr>
            </w:pPr>
            <w:r>
              <w:rPr>
                <w:b/>
              </w:rPr>
              <w:t>Draft</w:t>
            </w:r>
            <w:r w:rsidR="001C5B39">
              <w:rPr>
                <w:b/>
              </w:rPr>
              <w:t xml:space="preserve"> CMM text</w:t>
            </w:r>
          </w:p>
        </w:tc>
        <w:tc>
          <w:tcPr>
            <w:tcW w:w="1579" w:type="dxa"/>
            <w:shd w:val="clear" w:color="auto" w:fill="F2F2F2" w:themeFill="background1" w:themeFillShade="F2"/>
          </w:tcPr>
          <w:p w14:paraId="7CBDC1E9" w14:textId="6F43B935" w:rsidR="000060CA" w:rsidRPr="000060CA" w:rsidRDefault="000060CA" w:rsidP="002025C1">
            <w:pPr>
              <w:rPr>
                <w:b/>
              </w:rPr>
            </w:pPr>
            <w:r>
              <w:rPr>
                <w:b/>
              </w:rPr>
              <w:t>Notes</w:t>
            </w:r>
          </w:p>
        </w:tc>
      </w:tr>
      <w:tr w:rsidR="00232E8C" w14:paraId="7AD47721" w14:textId="77777777" w:rsidTr="001C5B39">
        <w:tc>
          <w:tcPr>
            <w:tcW w:w="7488" w:type="dxa"/>
          </w:tcPr>
          <w:p w14:paraId="68BF0EFA" w14:textId="11D0B053" w:rsidR="00232E8C" w:rsidRPr="001C5B39" w:rsidRDefault="00232E8C" w:rsidP="00232E8C">
            <w:pPr>
              <w:pStyle w:val="m-189877156629123178gmail-default"/>
              <w:shd w:val="clear" w:color="auto" w:fill="FFFFFF"/>
              <w:spacing w:before="0" w:beforeAutospacing="0" w:after="120" w:afterAutospacing="0"/>
              <w:ind w:right="4"/>
              <w:rPr>
                <w:lang w:val="en-AU"/>
              </w:rPr>
            </w:pPr>
            <w:r>
              <w:rPr>
                <w:color w:val="FF0000"/>
                <w:lang w:val="en-AU"/>
              </w:rPr>
              <w:t>37. [</w:t>
            </w:r>
            <w:r w:rsidRPr="00252937">
              <w:rPr>
                <w:color w:val="000000"/>
                <w:lang w:val="en-AU"/>
              </w:rPr>
              <w:t xml:space="preserve">The </w:t>
            </w:r>
            <w:r w:rsidRPr="001C5B39">
              <w:rPr>
                <w:lang w:val="en-AU"/>
              </w:rPr>
              <w:t xml:space="preserve">Commission hereby </w:t>
            </w:r>
            <w:r w:rsidR="008E4F08" w:rsidRPr="001C5B39">
              <w:rPr>
                <w:lang w:val="en-AU"/>
              </w:rPr>
              <w:t xml:space="preserve">commits </w:t>
            </w:r>
            <w:r w:rsidRPr="001C5B39">
              <w:rPr>
                <w:lang w:val="en-AU"/>
              </w:rPr>
              <w:t xml:space="preserve">to a multi-year workplan </w:t>
            </w:r>
            <w:r w:rsidR="008E4F08" w:rsidRPr="001C5B39">
              <w:rPr>
                <w:lang w:val="en-AU"/>
              </w:rPr>
              <w:t xml:space="preserve">of </w:t>
            </w:r>
            <w:r w:rsidRPr="001C5B39">
              <w:rPr>
                <w:lang w:val="en-AU"/>
              </w:rPr>
              <w:t>tasks to enhance the CMS, with the aim of making it more efficient and effective by streamlining processes.  This workplan shall include </w:t>
            </w:r>
            <w:r w:rsidRPr="001C5B39">
              <w:rPr>
                <w:i/>
                <w:iCs/>
                <w:lang w:val="en-AU"/>
              </w:rPr>
              <w:t>inter alia</w:t>
            </w:r>
            <w:r w:rsidRPr="001C5B39">
              <w:rPr>
                <w:lang w:val="en-AU"/>
              </w:rPr>
              <w:t>:</w:t>
            </w:r>
          </w:p>
          <w:p w14:paraId="106A629B" w14:textId="5C776CC4" w:rsidR="00EB49CE" w:rsidRPr="001C5B39" w:rsidRDefault="0022474E" w:rsidP="00EB49CE">
            <w:pPr>
              <w:pStyle w:val="m-189877156629123178gmail-default"/>
              <w:shd w:val="clear" w:color="auto" w:fill="FFFFFF"/>
              <w:spacing w:before="0" w:beforeAutospacing="0" w:after="120" w:afterAutospacing="0"/>
              <w:ind w:left="720" w:right="4"/>
              <w:rPr>
                <w:i/>
                <w:u w:val="single"/>
              </w:rPr>
            </w:pPr>
            <w:r w:rsidRPr="001C5B39">
              <w:rPr>
                <w:i/>
                <w:u w:val="single"/>
              </w:rPr>
              <w:t xml:space="preserve">During </w:t>
            </w:r>
            <w:r w:rsidR="00EB49CE" w:rsidRPr="001C5B39">
              <w:rPr>
                <w:i/>
                <w:u w:val="single"/>
              </w:rPr>
              <w:t>2019</w:t>
            </w:r>
          </w:p>
          <w:p w14:paraId="04AE7E1E" w14:textId="7C42FA16" w:rsidR="00232E8C" w:rsidRPr="00252937" w:rsidRDefault="00232E8C" w:rsidP="00232E8C">
            <w:pPr>
              <w:pStyle w:val="m-189877156629123178gmail-default"/>
              <w:shd w:val="clear" w:color="auto" w:fill="FFFFFF"/>
              <w:spacing w:before="0" w:beforeAutospacing="0" w:after="120" w:afterAutospacing="0"/>
              <w:ind w:left="720" w:right="4"/>
              <w:rPr>
                <w:color w:val="000000"/>
              </w:rPr>
            </w:pPr>
            <w:r w:rsidRPr="001C5B39">
              <w:rPr>
                <w:lang w:val="en-AU"/>
              </w:rPr>
              <w:t xml:space="preserve">(i) a comprehensive </w:t>
            </w:r>
            <w:r w:rsidRPr="00252937">
              <w:rPr>
                <w:color w:val="000000"/>
                <w:lang w:val="en-AU"/>
              </w:rPr>
              <w:t>review of all the Commission’s reporting requirements, with recommendations to remove duplicative reporting as well as ensure the Commission’s data and information needs are met;</w:t>
            </w:r>
          </w:p>
          <w:p w14:paraId="3528EA97" w14:textId="7EC79EC7" w:rsidR="00232E8C" w:rsidRPr="001C5B39" w:rsidRDefault="00232E8C" w:rsidP="00232E8C">
            <w:pPr>
              <w:pStyle w:val="m-189877156629123178gmail-default"/>
              <w:shd w:val="clear" w:color="auto" w:fill="FFFFFF"/>
              <w:spacing w:before="0" w:beforeAutospacing="0" w:after="120" w:afterAutospacing="0"/>
              <w:ind w:left="720" w:right="4"/>
              <w:rPr>
                <w:lang w:val="en-AU"/>
              </w:rPr>
            </w:pPr>
            <w:r w:rsidRPr="00252937">
              <w:rPr>
                <w:color w:val="000000"/>
                <w:lang w:val="en-AU"/>
              </w:rPr>
              <w:lastRenderedPageBreak/>
              <w:t xml:space="preserve">(ii)  the development of audit points to clarify the Commission obligations assessed under the CMS, as well as the development of a checklist to be used by the proponents of any proposal to include </w:t>
            </w:r>
            <w:r w:rsidRPr="001C5B39">
              <w:rPr>
                <w:lang w:val="en-AU"/>
              </w:rPr>
              <w:t>a list of potential audit points for the consideration of the Commission;</w:t>
            </w:r>
          </w:p>
          <w:p w14:paraId="4B23246A" w14:textId="06403530" w:rsidR="00EB49CE" w:rsidRPr="001C5B39" w:rsidRDefault="0022474E" w:rsidP="00232E8C">
            <w:pPr>
              <w:pStyle w:val="m-189877156629123178gmail-default"/>
              <w:shd w:val="clear" w:color="auto" w:fill="FFFFFF"/>
              <w:spacing w:before="0" w:beforeAutospacing="0" w:after="120" w:afterAutospacing="0"/>
              <w:ind w:left="720" w:right="4"/>
              <w:rPr>
                <w:i/>
                <w:u w:val="single"/>
              </w:rPr>
            </w:pPr>
            <w:r w:rsidRPr="001C5B39">
              <w:rPr>
                <w:i/>
                <w:u w:val="single"/>
                <w:lang w:val="en-AU"/>
              </w:rPr>
              <w:t xml:space="preserve">During </w:t>
            </w:r>
            <w:r w:rsidR="00EB49CE" w:rsidRPr="001C5B39">
              <w:rPr>
                <w:i/>
                <w:u w:val="single"/>
                <w:lang w:val="en-AU"/>
              </w:rPr>
              <w:t>2019 - 2020</w:t>
            </w:r>
          </w:p>
          <w:p w14:paraId="7DBC6457" w14:textId="7097170B" w:rsidR="00232E8C" w:rsidRPr="001C5B39" w:rsidRDefault="00232E8C" w:rsidP="00232E8C">
            <w:pPr>
              <w:pStyle w:val="m-189877156629123178gmail-default"/>
              <w:shd w:val="clear" w:color="auto" w:fill="FFFFFF"/>
              <w:spacing w:before="0" w:beforeAutospacing="0" w:after="120" w:afterAutospacing="0"/>
              <w:ind w:left="720" w:right="4"/>
              <w:rPr>
                <w:lang w:val="en-AU"/>
              </w:rPr>
            </w:pPr>
            <w:r w:rsidRPr="001C5B39">
              <w:rPr>
                <w:lang w:val="en-AU"/>
              </w:rPr>
              <w:t xml:space="preserve">(iii)  the </w:t>
            </w:r>
            <w:r w:rsidRPr="001C5B39">
              <w:rPr>
                <w:lang w:val="en-AU"/>
              </w:rPr>
              <w:t>development of a risk-based assessment framework to inform compliance assessments and ensure obligations are meeting the objectives of the Commission;</w:t>
            </w:r>
          </w:p>
          <w:p w14:paraId="6F5C0684" w14:textId="2F090CFC" w:rsidR="00EB49CE" w:rsidRPr="001C5B39" w:rsidRDefault="007966F3" w:rsidP="00232E8C">
            <w:pPr>
              <w:pStyle w:val="m-189877156629123178gmail-default"/>
              <w:shd w:val="clear" w:color="auto" w:fill="FFFFFF"/>
              <w:spacing w:before="0" w:beforeAutospacing="0" w:after="120" w:afterAutospacing="0"/>
              <w:ind w:left="720" w:right="4"/>
              <w:rPr>
                <w:i/>
                <w:u w:val="single"/>
              </w:rPr>
            </w:pPr>
            <w:r w:rsidRPr="001C5B39">
              <w:rPr>
                <w:i/>
                <w:u w:val="single"/>
                <w:lang w:val="en-AU"/>
              </w:rPr>
              <w:t>During</w:t>
            </w:r>
            <w:r w:rsidR="0022474E" w:rsidRPr="001C5B39">
              <w:rPr>
                <w:i/>
                <w:u w:val="single"/>
                <w:lang w:val="en-AU"/>
              </w:rPr>
              <w:t xml:space="preserve"> </w:t>
            </w:r>
            <w:r w:rsidR="00EB49CE" w:rsidRPr="001C5B39">
              <w:rPr>
                <w:i/>
                <w:u w:val="single"/>
                <w:lang w:val="en-AU"/>
              </w:rPr>
              <w:t>2020</w:t>
            </w:r>
            <w:r w:rsidRPr="001C5B39">
              <w:rPr>
                <w:i/>
                <w:u w:val="single"/>
                <w:lang w:val="en-AU"/>
              </w:rPr>
              <w:t>-2021</w:t>
            </w:r>
            <w:r w:rsidR="0022474E" w:rsidRPr="001C5B39">
              <w:rPr>
                <w:i/>
                <w:u w:val="single"/>
                <w:lang w:val="en-AU"/>
              </w:rPr>
              <w:t xml:space="preserve"> </w:t>
            </w:r>
          </w:p>
          <w:p w14:paraId="3F62545E" w14:textId="54988225" w:rsidR="00232E8C" w:rsidRPr="00252937" w:rsidRDefault="00232E8C" w:rsidP="00232E8C">
            <w:pPr>
              <w:pStyle w:val="m-189877156629123178gmail-default"/>
              <w:shd w:val="clear" w:color="auto" w:fill="FFFFFF"/>
              <w:spacing w:before="0" w:beforeAutospacing="0" w:after="120" w:afterAutospacing="0"/>
              <w:ind w:left="720" w:right="4"/>
              <w:rPr>
                <w:color w:val="000000"/>
              </w:rPr>
            </w:pPr>
            <w:r w:rsidRPr="001C5B39">
              <w:rPr>
                <w:lang w:val="en-AU"/>
              </w:rPr>
              <w:t xml:space="preserve">(iv) the development </w:t>
            </w:r>
            <w:r w:rsidRPr="00252937">
              <w:rPr>
                <w:color w:val="000000"/>
                <w:lang w:val="en-AU"/>
              </w:rPr>
              <w:t>of corrective actions to encourage and incentivise CCMs’ compliance with the Commission’s obligations, where non-compliance is identified</w:t>
            </w:r>
            <w:r w:rsidR="001C5B39">
              <w:rPr>
                <w:color w:val="000000"/>
                <w:lang w:val="en-AU"/>
              </w:rPr>
              <w:t>;</w:t>
            </w:r>
            <w:r w:rsidRPr="00252937">
              <w:rPr>
                <w:color w:val="000000"/>
                <w:lang w:val="en-AU"/>
              </w:rPr>
              <w:t xml:space="preserve">  </w:t>
            </w:r>
          </w:p>
          <w:p w14:paraId="4510324A" w14:textId="5CDE59EB" w:rsidR="00232E8C" w:rsidRPr="001C5B39" w:rsidRDefault="00232E8C" w:rsidP="001C5B39">
            <w:pPr>
              <w:pStyle w:val="m-189877156629123178gmail-default"/>
              <w:shd w:val="clear" w:color="auto" w:fill="FFFFFF"/>
              <w:spacing w:before="0" w:beforeAutospacing="0" w:after="120" w:afterAutospacing="0"/>
              <w:ind w:left="720" w:right="4"/>
              <w:rPr>
                <w:lang w:val="en-AU"/>
              </w:rPr>
            </w:pPr>
            <w:r w:rsidRPr="001C5B39">
              <w:rPr>
                <w:lang w:val="en-AU"/>
              </w:rPr>
              <w:t xml:space="preserve">(v)   </w:t>
            </w:r>
            <w:r w:rsidRPr="001C5B39">
              <w:t>the development of the guideline</w:t>
            </w:r>
            <w:r w:rsidR="00F24D94" w:rsidRPr="001C5B39">
              <w:t>s</w:t>
            </w:r>
            <w:r w:rsidRPr="001C5B39">
              <w:t xml:space="preserve"> for participation of observers in closed meetings of the Commission and its subsidiary bodies which consider the Compliance Monitoring Report</w:t>
            </w:r>
            <w:r w:rsidR="00913796" w:rsidRPr="001C5B39">
              <w:t>.</w:t>
            </w:r>
          </w:p>
        </w:tc>
        <w:tc>
          <w:tcPr>
            <w:tcW w:w="1579" w:type="dxa"/>
          </w:tcPr>
          <w:p w14:paraId="550D477E" w14:textId="49AAC582" w:rsidR="00F24D94" w:rsidRDefault="00EB7875" w:rsidP="00C1397B">
            <w:pPr>
              <w:pStyle w:val="m-189877156629123178gmail-default"/>
              <w:shd w:val="clear" w:color="auto" w:fill="FFFFFF"/>
              <w:spacing w:before="0" w:beforeAutospacing="0" w:after="0" w:afterAutospacing="0"/>
              <w:ind w:right="6"/>
              <w:rPr>
                <w:color w:val="FF0000"/>
                <w:lang w:val="en-AU"/>
              </w:rPr>
            </w:pPr>
            <w:r>
              <w:rPr>
                <w:color w:val="FF0000"/>
                <w:lang w:val="en-AU"/>
              </w:rPr>
              <w:lastRenderedPageBreak/>
              <w:t>Preferred</w:t>
            </w:r>
            <w:r>
              <w:rPr>
                <w:color w:val="FF0000"/>
                <w:lang w:val="en-AU"/>
              </w:rPr>
              <w:t xml:space="preserve"> </w:t>
            </w:r>
            <w:r w:rsidR="00F24D94">
              <w:rPr>
                <w:color w:val="FF0000"/>
                <w:lang w:val="en-AU"/>
              </w:rPr>
              <w:t>draft</w:t>
            </w:r>
            <w:r>
              <w:rPr>
                <w:color w:val="FF0000"/>
                <w:lang w:val="en-AU"/>
              </w:rPr>
              <w:t xml:space="preserve"> – amendments are being considered related to paragraph 16-related section</w:t>
            </w:r>
          </w:p>
          <w:p w14:paraId="625A0ABD" w14:textId="335AE0C8" w:rsidR="00D02D5D" w:rsidRDefault="00D02D5D" w:rsidP="00C1397B">
            <w:pPr>
              <w:pStyle w:val="m-189877156629123178gmail-default"/>
              <w:shd w:val="clear" w:color="auto" w:fill="FFFFFF"/>
              <w:spacing w:before="0" w:beforeAutospacing="0" w:after="0" w:afterAutospacing="0"/>
              <w:ind w:right="6"/>
              <w:rPr>
                <w:color w:val="FF0000"/>
                <w:lang w:val="en-AU"/>
              </w:rPr>
            </w:pPr>
          </w:p>
          <w:p w14:paraId="406E369E" w14:textId="61132EF5" w:rsidR="00D02D5D" w:rsidRPr="00D02D5D" w:rsidRDefault="00D02D5D" w:rsidP="00C1397B">
            <w:pPr>
              <w:pStyle w:val="m-189877156629123178gmail-default"/>
              <w:shd w:val="clear" w:color="auto" w:fill="FFFFFF"/>
              <w:spacing w:before="0" w:beforeAutospacing="0" w:after="0" w:afterAutospacing="0"/>
              <w:ind w:right="6"/>
              <w:rPr>
                <w:color w:val="ED7D31" w:themeColor="accent2"/>
                <w:lang w:val="en-AU"/>
              </w:rPr>
            </w:pPr>
            <w:r w:rsidRPr="00D02D5D">
              <w:rPr>
                <w:color w:val="ED7D31" w:themeColor="accent2"/>
                <w:lang w:val="en-AU"/>
              </w:rPr>
              <w:lastRenderedPageBreak/>
              <w:t>ORANGE</w:t>
            </w:r>
          </w:p>
          <w:p w14:paraId="397E841F" w14:textId="77777777" w:rsidR="00F24D94" w:rsidRDefault="00F24D94" w:rsidP="00C1397B">
            <w:pPr>
              <w:pStyle w:val="m-189877156629123178gmail-default"/>
              <w:shd w:val="clear" w:color="auto" w:fill="FFFFFF"/>
              <w:spacing w:before="0" w:beforeAutospacing="0" w:after="0" w:afterAutospacing="0"/>
              <w:ind w:right="6"/>
              <w:rPr>
                <w:color w:val="FF0000"/>
                <w:lang w:val="en-AU"/>
              </w:rPr>
            </w:pPr>
          </w:p>
          <w:p w14:paraId="22682724" w14:textId="797C881C" w:rsidR="00232E8C" w:rsidRDefault="00F24D94" w:rsidP="00C1397B">
            <w:pPr>
              <w:pStyle w:val="m-189877156629123178gmail-default"/>
              <w:shd w:val="clear" w:color="auto" w:fill="FFFFFF"/>
              <w:spacing w:before="0" w:beforeAutospacing="0" w:after="0" w:afterAutospacing="0"/>
              <w:ind w:right="6"/>
              <w:rPr>
                <w:color w:val="FF0000"/>
                <w:lang w:val="en-AU"/>
              </w:rPr>
            </w:pPr>
            <w:r w:rsidRPr="007A7B62">
              <w:rPr>
                <w:color w:val="FF0000"/>
                <w:lang w:val="en-AU"/>
              </w:rPr>
              <w:t>Further discussion required, including on details of the work plan and its placement.</w:t>
            </w:r>
          </w:p>
          <w:p w14:paraId="6ABAF3FF" w14:textId="77777777" w:rsidR="00F24D94" w:rsidRDefault="00F24D94" w:rsidP="00C1397B">
            <w:pPr>
              <w:pStyle w:val="m-189877156629123178gmail-default"/>
              <w:shd w:val="clear" w:color="auto" w:fill="FFFFFF"/>
              <w:spacing w:before="0" w:beforeAutospacing="0" w:after="0" w:afterAutospacing="0"/>
              <w:ind w:right="6"/>
              <w:rPr>
                <w:color w:val="FF0000"/>
                <w:lang w:val="en-AU"/>
              </w:rPr>
            </w:pPr>
          </w:p>
          <w:p w14:paraId="19660B84" w14:textId="5FF39081" w:rsidR="00232E8C" w:rsidRPr="007A7B62" w:rsidRDefault="008E4F08" w:rsidP="00F24D94">
            <w:pPr>
              <w:pStyle w:val="m-189877156629123178gmail-default"/>
              <w:shd w:val="clear" w:color="auto" w:fill="FFFFFF"/>
              <w:spacing w:before="0" w:beforeAutospacing="0" w:after="0" w:afterAutospacing="0"/>
              <w:ind w:right="6"/>
              <w:rPr>
                <w:color w:val="FF0000"/>
                <w:lang w:val="en-AU"/>
              </w:rPr>
            </w:pPr>
            <w:r>
              <w:rPr>
                <w:color w:val="FF0000"/>
                <w:lang w:val="en-AU"/>
              </w:rPr>
              <w:t xml:space="preserve">{Note </w:t>
            </w:r>
            <w:r w:rsidR="00232E8C">
              <w:rPr>
                <w:color w:val="FF0000"/>
                <w:lang w:val="en-AU"/>
              </w:rPr>
              <w:t xml:space="preserve">WCPFC15-2018-DP11_rev1 contains in Attachment 2 </w:t>
            </w:r>
            <w:r>
              <w:rPr>
                <w:color w:val="FF0000"/>
                <w:lang w:val="en-AU"/>
              </w:rPr>
              <w:t xml:space="preserve">proposed </w:t>
            </w:r>
            <w:r w:rsidR="00232E8C">
              <w:rPr>
                <w:color w:val="FF0000"/>
                <w:lang w:val="en-AU"/>
              </w:rPr>
              <w:t xml:space="preserve">terms of reference for </w:t>
            </w:r>
            <w:r>
              <w:rPr>
                <w:color w:val="FF0000"/>
                <w:lang w:val="en-AU"/>
              </w:rPr>
              <w:t xml:space="preserve">items </w:t>
            </w:r>
            <w:r w:rsidR="00232E8C">
              <w:rPr>
                <w:color w:val="FF0000"/>
                <w:lang w:val="en-AU"/>
              </w:rPr>
              <w:t>(i)</w:t>
            </w:r>
            <w:r>
              <w:rPr>
                <w:color w:val="FF0000"/>
                <w:lang w:val="en-AU"/>
              </w:rPr>
              <w:t xml:space="preserve">, (ii) and (iii).  Item (i) is tasked to the </w:t>
            </w:r>
            <w:r w:rsidR="00232E8C">
              <w:rPr>
                <w:color w:val="FF0000"/>
                <w:lang w:val="en-AU"/>
              </w:rPr>
              <w:t xml:space="preserve">Secretariat, </w:t>
            </w:r>
            <w:r>
              <w:rPr>
                <w:color w:val="FF0000"/>
                <w:lang w:val="en-AU"/>
              </w:rPr>
              <w:t xml:space="preserve">item </w:t>
            </w:r>
            <w:r w:rsidR="00232E8C">
              <w:rPr>
                <w:color w:val="FF0000"/>
                <w:lang w:val="en-AU"/>
              </w:rPr>
              <w:t xml:space="preserve">(ii) and (iii) are </w:t>
            </w:r>
            <w:r>
              <w:rPr>
                <w:color w:val="FF0000"/>
                <w:lang w:val="en-AU"/>
              </w:rPr>
              <w:t>tasked to be completed through consultancy}</w:t>
            </w:r>
            <w:r w:rsidR="00232E8C">
              <w:rPr>
                <w:color w:val="FF0000"/>
                <w:lang w:val="en-AU"/>
              </w:rPr>
              <w:t xml:space="preserve">.  </w:t>
            </w:r>
          </w:p>
        </w:tc>
      </w:tr>
      <w:tr w:rsidR="000060CA" w14:paraId="21AD6196" w14:textId="020AE973" w:rsidTr="001C5B39">
        <w:tc>
          <w:tcPr>
            <w:tcW w:w="7488" w:type="dxa"/>
          </w:tcPr>
          <w:p w14:paraId="5E34910C" w14:textId="35668AC2" w:rsidR="000060CA" w:rsidRDefault="000C77A2" w:rsidP="000C77A2">
            <w:pPr>
              <w:pStyle w:val="Default"/>
              <w:spacing w:after="120"/>
              <w:ind w:right="4"/>
            </w:pPr>
            <w:ins w:id="1" w:author="Author">
              <w:r>
                <w:rPr>
                  <w:color w:val="FF0000"/>
                </w:rPr>
                <w:t xml:space="preserve">38. </w:t>
              </w:r>
            </w:ins>
            <w:r w:rsidR="00C1397B">
              <w:rPr>
                <w:color w:val="FF0000"/>
              </w:rPr>
              <w:t>[</w:t>
            </w:r>
            <w:r w:rsidR="000060CA">
              <w:t>The Commission shall develop overarching guidelines for the CMS, including operating procedures and systems to guide the work of the Secretariat, consistent with the Principles in this measure. TCC shall consider any workplan and resourcing requirements to facilitate the work of the Secretariat in this regard.</w:t>
            </w:r>
            <w:r w:rsidR="00C1397B">
              <w:rPr>
                <w:color w:val="FF0000"/>
              </w:rPr>
              <w:t>]</w:t>
            </w:r>
            <w:r w:rsidR="000060CA">
              <w:t xml:space="preserve"> </w:t>
            </w:r>
          </w:p>
        </w:tc>
        <w:tc>
          <w:tcPr>
            <w:tcW w:w="1579" w:type="dxa"/>
          </w:tcPr>
          <w:p w14:paraId="2CB852D7" w14:textId="77777777" w:rsidR="000060CA" w:rsidRPr="007A7B62" w:rsidRDefault="00C1397B" w:rsidP="00F76876">
            <w:pPr>
              <w:pStyle w:val="Default"/>
              <w:ind w:right="6"/>
              <w:rPr>
                <w:color w:val="FF0000"/>
              </w:rPr>
            </w:pPr>
            <w:r w:rsidRPr="007A7B62">
              <w:rPr>
                <w:color w:val="FF0000"/>
              </w:rPr>
              <w:t>No agreement.</w:t>
            </w:r>
          </w:p>
          <w:p w14:paraId="2B4B4E52" w14:textId="77777777" w:rsidR="00C1397B" w:rsidRPr="007A7B62" w:rsidRDefault="00C1397B" w:rsidP="00F76876">
            <w:pPr>
              <w:pStyle w:val="Default"/>
              <w:ind w:right="6"/>
              <w:rPr>
                <w:color w:val="FF0000"/>
              </w:rPr>
            </w:pPr>
            <w:r w:rsidRPr="007A7B62">
              <w:rPr>
                <w:color w:val="FF0000"/>
              </w:rPr>
              <w:t>Further discussion required.</w:t>
            </w:r>
          </w:p>
          <w:p w14:paraId="2BA20A73" w14:textId="77777777" w:rsidR="00C1397B" w:rsidRDefault="00C1397B" w:rsidP="00F76876">
            <w:pPr>
              <w:pStyle w:val="Default"/>
              <w:ind w:right="6"/>
              <w:rPr>
                <w:ins w:id="2" w:author="Author"/>
                <w:color w:val="FF0000"/>
              </w:rPr>
            </w:pPr>
            <w:r w:rsidRPr="007A7B62">
              <w:rPr>
                <w:color w:val="FF0000"/>
              </w:rPr>
              <w:t>{Note link to para 3}.</w:t>
            </w:r>
          </w:p>
          <w:p w14:paraId="411D5000" w14:textId="77777777" w:rsidR="00D02D5D" w:rsidRDefault="00D02D5D" w:rsidP="00F76876">
            <w:pPr>
              <w:pStyle w:val="Default"/>
              <w:ind w:right="6"/>
              <w:rPr>
                <w:ins w:id="3" w:author="Author"/>
                <w:color w:val="FF0000"/>
              </w:rPr>
            </w:pPr>
          </w:p>
          <w:p w14:paraId="71B53B31" w14:textId="4AC598B7" w:rsidR="00D02D5D" w:rsidRDefault="00D02D5D" w:rsidP="00F76876">
            <w:pPr>
              <w:pStyle w:val="Default"/>
              <w:ind w:right="6"/>
            </w:pPr>
            <w:r w:rsidRPr="00D02D5D">
              <w:rPr>
                <w:color w:val="ED7D31" w:themeColor="accent2"/>
              </w:rPr>
              <w:t>ORANGE</w:t>
            </w:r>
          </w:p>
        </w:tc>
      </w:tr>
    </w:tbl>
    <w:p w14:paraId="4BB495DB" w14:textId="77777777" w:rsidR="004E7335" w:rsidRPr="004E7335" w:rsidRDefault="004E7335" w:rsidP="00F76876">
      <w:pPr>
        <w:pStyle w:val="m-189877156629123178gmail-default"/>
        <w:shd w:val="clear" w:color="auto" w:fill="FFFFFF"/>
        <w:spacing w:before="0" w:beforeAutospacing="0" w:after="120" w:afterAutospacing="0"/>
        <w:ind w:right="4"/>
        <w:rPr>
          <w:color w:val="000000"/>
        </w:rPr>
      </w:pPr>
    </w:p>
    <w:p w14:paraId="5073A4E8" w14:textId="69ED9215" w:rsidR="005F4B8B" w:rsidRDefault="005F4B8B" w:rsidP="00F76876">
      <w:pPr>
        <w:pStyle w:val="Default"/>
        <w:spacing w:after="120"/>
        <w:ind w:right="4"/>
        <w:rPr>
          <w:b/>
          <w:bCs/>
          <w:u w:val="single"/>
        </w:rPr>
      </w:pPr>
      <w:r>
        <w:rPr>
          <w:b/>
          <w:bCs/>
          <w:u w:val="single"/>
        </w:rPr>
        <w:t xml:space="preserve">Section </w:t>
      </w:r>
      <w:r w:rsidR="001C5B39">
        <w:rPr>
          <w:b/>
          <w:bCs/>
          <w:u w:val="single"/>
        </w:rPr>
        <w:t>I</w:t>
      </w:r>
      <w:r>
        <w:rPr>
          <w:b/>
          <w:bCs/>
          <w:u w:val="single"/>
        </w:rPr>
        <w:t xml:space="preserve">X – </w:t>
      </w:r>
      <w:r w:rsidRPr="00997FA1">
        <w:rPr>
          <w:b/>
          <w:bCs/>
          <w:u w:val="single"/>
        </w:rPr>
        <w:t xml:space="preserve">Application and review </w:t>
      </w:r>
    </w:p>
    <w:tbl>
      <w:tblPr>
        <w:tblStyle w:val="TableGrid"/>
        <w:tblW w:w="9067" w:type="dxa"/>
        <w:tblLook w:val="04A0" w:firstRow="1" w:lastRow="0" w:firstColumn="1" w:lastColumn="0" w:noHBand="0" w:noVBand="1"/>
      </w:tblPr>
      <w:tblGrid>
        <w:gridCol w:w="6516"/>
        <w:gridCol w:w="2551"/>
      </w:tblGrid>
      <w:tr w:rsidR="000060CA" w14:paraId="1CA36AB1" w14:textId="77777777" w:rsidTr="000060CA">
        <w:trPr>
          <w:tblHeader/>
        </w:trPr>
        <w:tc>
          <w:tcPr>
            <w:tcW w:w="6516" w:type="dxa"/>
            <w:shd w:val="clear" w:color="auto" w:fill="F2F2F2" w:themeFill="background1" w:themeFillShade="F2"/>
          </w:tcPr>
          <w:p w14:paraId="0881E846" w14:textId="71E499CF" w:rsidR="000060CA" w:rsidRPr="005F4B8B" w:rsidRDefault="000060CA" w:rsidP="00F76876">
            <w:pPr>
              <w:pStyle w:val="Default"/>
              <w:spacing w:after="120"/>
              <w:ind w:right="4"/>
            </w:pPr>
            <w:r>
              <w:rPr>
                <w:b/>
                <w:iCs/>
              </w:rPr>
              <w:t>Draft</w:t>
            </w:r>
            <w:r w:rsidR="001C5B39">
              <w:rPr>
                <w:b/>
                <w:iCs/>
              </w:rPr>
              <w:t xml:space="preserve"> CMM text</w:t>
            </w:r>
          </w:p>
        </w:tc>
        <w:tc>
          <w:tcPr>
            <w:tcW w:w="2551" w:type="dxa"/>
            <w:shd w:val="clear" w:color="auto" w:fill="F2F2F2" w:themeFill="background1" w:themeFillShade="F2"/>
          </w:tcPr>
          <w:p w14:paraId="7AB889B0" w14:textId="3C25E9D8" w:rsidR="000060CA" w:rsidRPr="000060CA" w:rsidRDefault="000060CA" w:rsidP="00F76876">
            <w:pPr>
              <w:pStyle w:val="Default"/>
              <w:spacing w:after="120"/>
              <w:ind w:right="4"/>
              <w:rPr>
                <w:b/>
              </w:rPr>
            </w:pPr>
            <w:r>
              <w:rPr>
                <w:b/>
                <w:iCs/>
                <w:color w:val="auto"/>
              </w:rPr>
              <w:t>Notes</w:t>
            </w:r>
          </w:p>
        </w:tc>
      </w:tr>
      <w:tr w:rsidR="000060CA" w14:paraId="53217FBF" w14:textId="5377D91A" w:rsidTr="000060CA">
        <w:tc>
          <w:tcPr>
            <w:tcW w:w="6516" w:type="dxa"/>
          </w:tcPr>
          <w:p w14:paraId="2376A07F" w14:textId="6F6AF513" w:rsidR="000060CA" w:rsidRDefault="000C77A2" w:rsidP="000C77A2">
            <w:pPr>
              <w:pStyle w:val="Default"/>
              <w:spacing w:after="120"/>
              <w:ind w:right="4"/>
            </w:pPr>
            <w:r>
              <w:rPr>
                <w:color w:val="FF0000"/>
              </w:rPr>
              <w:t xml:space="preserve">39. </w:t>
            </w:r>
            <w:r w:rsidR="00C1397B">
              <w:rPr>
                <w:color w:val="FF0000"/>
              </w:rPr>
              <w:t>[</w:t>
            </w:r>
            <w:r w:rsidR="000060CA" w:rsidRPr="005F4B8B">
              <w:t>This measure shall be reviewed in 20</w:t>
            </w:r>
            <w:r w:rsidR="007966F3">
              <w:t>20</w:t>
            </w:r>
            <w:r w:rsidR="000060CA" w:rsidRPr="005F4B8B">
              <w:t>.</w:t>
            </w:r>
            <w:r w:rsidR="00C1397B">
              <w:rPr>
                <w:color w:val="FF0000"/>
              </w:rPr>
              <w:t>]</w:t>
            </w:r>
          </w:p>
          <w:p w14:paraId="34B9B354" w14:textId="77777777" w:rsidR="000060CA" w:rsidRDefault="000060CA" w:rsidP="00F76876">
            <w:pPr>
              <w:pStyle w:val="Default"/>
              <w:spacing w:after="120"/>
              <w:ind w:right="4"/>
            </w:pPr>
          </w:p>
        </w:tc>
        <w:tc>
          <w:tcPr>
            <w:tcW w:w="2551" w:type="dxa"/>
          </w:tcPr>
          <w:p w14:paraId="44D1A647" w14:textId="00EF9282" w:rsidR="00C1397B" w:rsidRPr="007A7B62" w:rsidRDefault="00C1397B" w:rsidP="00F76876">
            <w:pPr>
              <w:pStyle w:val="Default"/>
              <w:ind w:right="6"/>
              <w:rPr>
                <w:color w:val="FF0000"/>
              </w:rPr>
            </w:pPr>
            <w:r w:rsidRPr="007A7B62">
              <w:rPr>
                <w:color w:val="FF0000"/>
              </w:rPr>
              <w:t>No agreement.</w:t>
            </w:r>
          </w:p>
          <w:p w14:paraId="3F6C7B91" w14:textId="77777777" w:rsidR="000060CA" w:rsidRDefault="00C1397B" w:rsidP="00F76876">
            <w:pPr>
              <w:pStyle w:val="Default"/>
              <w:ind w:right="6"/>
              <w:rPr>
                <w:color w:val="FF0000"/>
              </w:rPr>
            </w:pPr>
            <w:r w:rsidRPr="007A7B62">
              <w:rPr>
                <w:color w:val="FF0000"/>
              </w:rPr>
              <w:t xml:space="preserve">Further discussion required on </w:t>
            </w:r>
            <w:r w:rsidR="00DC2F94" w:rsidRPr="007A7B62">
              <w:rPr>
                <w:color w:val="FF0000"/>
              </w:rPr>
              <w:t>term of measure and review period.</w:t>
            </w:r>
          </w:p>
          <w:p w14:paraId="3EA447A5" w14:textId="77777777" w:rsidR="008B503C" w:rsidRDefault="008B503C" w:rsidP="00F76876">
            <w:pPr>
              <w:pStyle w:val="Default"/>
              <w:ind w:right="6"/>
              <w:rPr>
                <w:color w:val="FF0000"/>
              </w:rPr>
            </w:pPr>
          </w:p>
          <w:p w14:paraId="1754679D" w14:textId="5B01BDA4" w:rsidR="008B503C" w:rsidRPr="007A7B62" w:rsidRDefault="008B503C" w:rsidP="00F76876">
            <w:pPr>
              <w:pStyle w:val="Default"/>
              <w:ind w:right="6"/>
              <w:rPr>
                <w:color w:val="FF0000"/>
              </w:rPr>
            </w:pPr>
            <w:r>
              <w:rPr>
                <w:color w:val="FF0000"/>
              </w:rPr>
              <w:t>Linked to paragraph 16-related matters</w:t>
            </w:r>
          </w:p>
        </w:tc>
      </w:tr>
      <w:tr w:rsidR="000060CA" w14:paraId="62ECC613" w14:textId="59903246" w:rsidTr="000060CA">
        <w:tc>
          <w:tcPr>
            <w:tcW w:w="6516" w:type="dxa"/>
          </w:tcPr>
          <w:p w14:paraId="20535E8A" w14:textId="7548D8AE" w:rsidR="000060CA" w:rsidRPr="00997FA1" w:rsidRDefault="000C77A2" w:rsidP="000C77A2">
            <w:pPr>
              <w:pStyle w:val="Default"/>
              <w:spacing w:after="120"/>
              <w:ind w:right="4"/>
            </w:pPr>
            <w:r>
              <w:rPr>
                <w:color w:val="FF0000"/>
              </w:rPr>
              <w:t xml:space="preserve">40. </w:t>
            </w:r>
            <w:r w:rsidR="00DC2F94">
              <w:rPr>
                <w:color w:val="FF0000"/>
              </w:rPr>
              <w:t>[</w:t>
            </w:r>
            <w:r w:rsidR="000060CA" w:rsidRPr="005F4B8B">
              <w:t xml:space="preserve">This measure will be effective for </w:t>
            </w:r>
            <w:r w:rsidR="008B503C">
              <w:t>2019 and 2020</w:t>
            </w:r>
            <w:r w:rsidR="008B503C" w:rsidRPr="005F4B8B">
              <w:t xml:space="preserve"> </w:t>
            </w:r>
            <w:r w:rsidR="000060CA" w:rsidRPr="005F4B8B">
              <w:t>only.</w:t>
            </w:r>
            <w:r w:rsidR="00DC2F94">
              <w:rPr>
                <w:color w:val="FF0000"/>
              </w:rPr>
              <w:t>]</w:t>
            </w:r>
          </w:p>
          <w:p w14:paraId="472EA13F" w14:textId="77777777" w:rsidR="000060CA" w:rsidRDefault="000060CA" w:rsidP="00F76876">
            <w:pPr>
              <w:pStyle w:val="Default"/>
              <w:spacing w:after="120"/>
              <w:ind w:right="4"/>
            </w:pPr>
          </w:p>
        </w:tc>
        <w:tc>
          <w:tcPr>
            <w:tcW w:w="2551" w:type="dxa"/>
          </w:tcPr>
          <w:p w14:paraId="0AB2908B" w14:textId="77777777" w:rsidR="00DC2F94" w:rsidRPr="007A7B62" w:rsidRDefault="00DC2F94" w:rsidP="00F76876">
            <w:pPr>
              <w:pStyle w:val="Default"/>
              <w:ind w:right="6"/>
              <w:rPr>
                <w:color w:val="FF0000"/>
              </w:rPr>
            </w:pPr>
            <w:r w:rsidRPr="007A7B62">
              <w:rPr>
                <w:color w:val="FF0000"/>
              </w:rPr>
              <w:t>No agreement.</w:t>
            </w:r>
          </w:p>
          <w:p w14:paraId="7312C2B1" w14:textId="77777777" w:rsidR="000060CA" w:rsidRDefault="00DC2F94" w:rsidP="00F76876">
            <w:pPr>
              <w:pStyle w:val="Default"/>
              <w:ind w:right="4"/>
              <w:rPr>
                <w:color w:val="FF0000"/>
              </w:rPr>
            </w:pPr>
            <w:r w:rsidRPr="007A7B62">
              <w:rPr>
                <w:color w:val="FF0000"/>
              </w:rPr>
              <w:t>Further discussion required on term of measure and review period.</w:t>
            </w:r>
          </w:p>
          <w:p w14:paraId="51FEC6B8" w14:textId="31C3F7F6" w:rsidR="008B503C" w:rsidRPr="007A7B62" w:rsidRDefault="008B503C" w:rsidP="00F76876">
            <w:pPr>
              <w:pStyle w:val="Default"/>
              <w:ind w:right="4"/>
              <w:rPr>
                <w:color w:val="FF0000"/>
              </w:rPr>
            </w:pPr>
            <w:r>
              <w:rPr>
                <w:color w:val="FF0000"/>
              </w:rPr>
              <w:t>Linked to paragraph 16-related matters</w:t>
            </w:r>
          </w:p>
        </w:tc>
      </w:tr>
    </w:tbl>
    <w:p w14:paraId="4BEBB3D7" w14:textId="77777777" w:rsidR="00997B5B" w:rsidRDefault="00997B5B" w:rsidP="00F76876">
      <w:pPr>
        <w:pStyle w:val="Default"/>
        <w:spacing w:after="120"/>
        <w:ind w:right="4"/>
        <w:rPr>
          <w:highlight w:val="cyan"/>
        </w:rPr>
        <w:sectPr w:rsidR="00997B5B" w:rsidSect="004F43F7">
          <w:pgSz w:w="11906" w:h="16838"/>
          <w:pgMar w:top="1440" w:right="1440" w:bottom="1440" w:left="1440" w:header="708" w:footer="708" w:gutter="0"/>
          <w:cols w:space="708"/>
          <w:docGrid w:linePitch="360"/>
        </w:sectPr>
      </w:pPr>
    </w:p>
    <w:p w14:paraId="2C5F0D08" w14:textId="77777777" w:rsidR="00997B5B" w:rsidRPr="00997FA1" w:rsidRDefault="000D4F99" w:rsidP="00D21BBF">
      <w:pPr>
        <w:pStyle w:val="Default"/>
        <w:ind w:right="4"/>
        <w:rPr>
          <w:b/>
          <w:color w:val="auto"/>
        </w:rPr>
      </w:pPr>
      <w:r w:rsidRPr="003049B2">
        <w:rPr>
          <w:b/>
          <w:color w:val="FF0000"/>
        </w:rPr>
        <w:lastRenderedPageBreak/>
        <w:t>[</w:t>
      </w:r>
      <w:r w:rsidR="00997B5B" w:rsidRPr="00997FA1">
        <w:rPr>
          <w:b/>
          <w:color w:val="auto"/>
        </w:rPr>
        <w:t>Annex I</w:t>
      </w:r>
      <w:r w:rsidR="00997B5B">
        <w:rPr>
          <w:b/>
          <w:color w:val="auto"/>
        </w:rPr>
        <w:t xml:space="preserve"> - </w:t>
      </w:r>
      <w:r w:rsidR="00997B5B" w:rsidRPr="00997FA1">
        <w:rPr>
          <w:b/>
          <w:color w:val="auto"/>
        </w:rPr>
        <w:t>Compliance Status Table</w:t>
      </w:r>
    </w:p>
    <w:p w14:paraId="5583C226" w14:textId="26FC525B" w:rsidR="00997B5B" w:rsidRDefault="000D4F99" w:rsidP="00D21BBF">
      <w:pPr>
        <w:pStyle w:val="Default"/>
        <w:ind w:right="4"/>
        <w:rPr>
          <w:i/>
          <w:color w:val="auto"/>
        </w:rPr>
      </w:pPr>
      <w:r w:rsidRPr="000D4F99">
        <w:rPr>
          <w:i/>
          <w:color w:val="auto"/>
        </w:rPr>
        <w:t xml:space="preserve">FFA Members recognise the future work required to develop audit points </w:t>
      </w:r>
      <w:r>
        <w:rPr>
          <w:i/>
          <w:color w:val="auto"/>
        </w:rPr>
        <w:t xml:space="preserve">(as set out above in future work). Further consideration will be needed </w:t>
      </w:r>
      <w:r w:rsidR="00DB642F">
        <w:rPr>
          <w:i/>
          <w:color w:val="auto"/>
        </w:rPr>
        <w:t>on the criteria for the transitional period in 2019.</w:t>
      </w:r>
    </w:p>
    <w:p w14:paraId="38F028DA" w14:textId="77777777" w:rsidR="00021D2A" w:rsidRDefault="00021D2A" w:rsidP="00D21BBF">
      <w:pPr>
        <w:pStyle w:val="Default"/>
        <w:ind w:right="4"/>
        <w:rPr>
          <w:i/>
          <w:color w:val="auto"/>
        </w:rPr>
      </w:pPr>
    </w:p>
    <w:tbl>
      <w:tblPr>
        <w:tblStyle w:val="TableGrid"/>
        <w:tblW w:w="0" w:type="auto"/>
        <w:tblLook w:val="04A0" w:firstRow="1" w:lastRow="0" w:firstColumn="1" w:lastColumn="0" w:noHBand="0" w:noVBand="1"/>
      </w:tblPr>
      <w:tblGrid>
        <w:gridCol w:w="6560"/>
        <w:gridCol w:w="2551"/>
      </w:tblGrid>
      <w:tr w:rsidR="000060CA" w14:paraId="64B4F230" w14:textId="77777777" w:rsidTr="000060CA">
        <w:trPr>
          <w:tblHeader/>
        </w:trPr>
        <w:tc>
          <w:tcPr>
            <w:tcW w:w="6516" w:type="dxa"/>
            <w:shd w:val="clear" w:color="auto" w:fill="F2F2F2" w:themeFill="background1" w:themeFillShade="F2"/>
          </w:tcPr>
          <w:p w14:paraId="6822EFFD" w14:textId="06D6CED6" w:rsidR="000060CA" w:rsidRPr="00997FA1" w:rsidRDefault="000060CA" w:rsidP="002025C1">
            <w:pPr>
              <w:pStyle w:val="Default"/>
              <w:ind w:right="4"/>
              <w:rPr>
                <w:b/>
                <w:bCs/>
              </w:rPr>
            </w:pPr>
            <w:r>
              <w:rPr>
                <w:b/>
                <w:iCs/>
              </w:rPr>
              <w:t>Working Draft</w:t>
            </w:r>
          </w:p>
        </w:tc>
        <w:tc>
          <w:tcPr>
            <w:tcW w:w="2551" w:type="dxa"/>
            <w:shd w:val="clear" w:color="auto" w:fill="F2F2F2" w:themeFill="background1" w:themeFillShade="F2"/>
          </w:tcPr>
          <w:p w14:paraId="34823B5A" w14:textId="46D4B228" w:rsidR="000060CA" w:rsidRPr="000060CA" w:rsidRDefault="000060CA" w:rsidP="002025C1">
            <w:pPr>
              <w:pStyle w:val="Default"/>
              <w:ind w:right="4"/>
              <w:rPr>
                <w:b/>
                <w:bCs/>
              </w:rPr>
            </w:pPr>
            <w:r>
              <w:rPr>
                <w:b/>
                <w:iCs/>
                <w:color w:val="auto"/>
              </w:rPr>
              <w:t>Notes</w:t>
            </w:r>
          </w:p>
        </w:tc>
      </w:tr>
      <w:tr w:rsidR="000060CA" w14:paraId="13987468" w14:textId="676F874E" w:rsidTr="000060CA">
        <w:tc>
          <w:tcPr>
            <w:tcW w:w="651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727"/>
              <w:gridCol w:w="1540"/>
              <w:gridCol w:w="1620"/>
            </w:tblGrid>
            <w:tr w:rsidR="003165F7" w:rsidRPr="00997FA1" w14:paraId="5125B89B" w14:textId="77777777" w:rsidTr="003165F7">
              <w:trPr>
                <w:tblHeader/>
              </w:trPr>
              <w:tc>
                <w:tcPr>
                  <w:tcW w:w="1478" w:type="dxa"/>
                  <w:shd w:val="clear" w:color="auto" w:fill="D9D9D9" w:themeFill="background1" w:themeFillShade="D9"/>
                </w:tcPr>
                <w:p w14:paraId="5ECAC9C4" w14:textId="77777777" w:rsidR="003165F7" w:rsidRPr="00997FA1" w:rsidRDefault="003165F7" w:rsidP="00D21BBF">
                  <w:pPr>
                    <w:pStyle w:val="Default"/>
                    <w:ind w:right="4"/>
                    <w:rPr>
                      <w:color w:val="auto"/>
                    </w:rPr>
                  </w:pPr>
                  <w:r w:rsidRPr="00997FA1">
                    <w:rPr>
                      <w:b/>
                      <w:bCs/>
                    </w:rPr>
                    <w:t>Compliance Status</w:t>
                  </w:r>
                  <w:r w:rsidRPr="00997FA1">
                    <w:rPr>
                      <w:rStyle w:val="FootnoteReference"/>
                      <w:b/>
                      <w:bCs/>
                    </w:rPr>
                    <w:footnoteReference w:id="4"/>
                  </w:r>
                </w:p>
              </w:tc>
              <w:tc>
                <w:tcPr>
                  <w:tcW w:w="870" w:type="dxa"/>
                  <w:shd w:val="clear" w:color="auto" w:fill="D9D9D9" w:themeFill="background1" w:themeFillShade="D9"/>
                </w:tcPr>
                <w:p w14:paraId="3F19E638" w14:textId="77777777" w:rsidR="003165F7" w:rsidRPr="003165F7" w:rsidRDefault="003165F7" w:rsidP="00D21BBF">
                  <w:pPr>
                    <w:pStyle w:val="Default"/>
                    <w:ind w:right="4"/>
                    <w:rPr>
                      <w:b/>
                      <w:bCs/>
                      <w:color w:val="FF0000"/>
                      <w:u w:val="single"/>
                    </w:rPr>
                  </w:pPr>
                  <w:r w:rsidRPr="003165F7">
                    <w:rPr>
                      <w:b/>
                      <w:bCs/>
                      <w:color w:val="FF0000"/>
                      <w:u w:val="single"/>
                    </w:rPr>
                    <w:t>[Criteria in 2019]</w:t>
                  </w:r>
                </w:p>
                <w:p w14:paraId="35127E44" w14:textId="5FA1D71F" w:rsidR="003165F7" w:rsidRPr="003165F7" w:rsidRDefault="003165F7" w:rsidP="00D21BBF">
                  <w:pPr>
                    <w:pStyle w:val="Default"/>
                    <w:ind w:right="4"/>
                    <w:rPr>
                      <w:b/>
                      <w:bCs/>
                      <w:color w:val="FF0000"/>
                      <w:u w:val="single"/>
                    </w:rPr>
                  </w:pPr>
                  <w:r w:rsidRPr="003165F7">
                    <w:rPr>
                      <w:rFonts w:asciiTheme="minorHAnsi" w:hAnsiTheme="minorHAnsi"/>
                      <w:b/>
                      <w:bCs/>
                      <w:color w:val="FF0000"/>
                      <w:sz w:val="22"/>
                      <w:szCs w:val="22"/>
                      <w:u w:val="single"/>
                    </w:rPr>
                    <w:t>[Interim criteria]</w:t>
                  </w:r>
                </w:p>
              </w:tc>
              <w:tc>
                <w:tcPr>
                  <w:tcW w:w="2221" w:type="dxa"/>
                  <w:shd w:val="clear" w:color="auto" w:fill="D9D9D9" w:themeFill="background1" w:themeFillShade="D9"/>
                </w:tcPr>
                <w:p w14:paraId="24AB4217" w14:textId="3232D95B" w:rsidR="003165F7" w:rsidRPr="00997FA1" w:rsidRDefault="003165F7" w:rsidP="00D21BBF">
                  <w:pPr>
                    <w:pStyle w:val="Default"/>
                    <w:ind w:right="4"/>
                    <w:rPr>
                      <w:b/>
                      <w:bCs/>
                    </w:rPr>
                  </w:pPr>
                  <w:r w:rsidRPr="00997FA1">
                    <w:rPr>
                      <w:b/>
                      <w:bCs/>
                    </w:rPr>
                    <w:t>Criteria</w:t>
                  </w:r>
                  <w:r>
                    <w:rPr>
                      <w:b/>
                      <w:bCs/>
                    </w:rPr>
                    <w:t xml:space="preserve"> </w:t>
                  </w:r>
                  <w:r w:rsidRPr="003165F7">
                    <w:rPr>
                      <w:rFonts w:asciiTheme="minorHAnsi" w:hAnsiTheme="minorHAnsi"/>
                      <w:b/>
                      <w:bCs/>
                      <w:color w:val="FF0000"/>
                      <w:sz w:val="22"/>
                      <w:szCs w:val="22"/>
                      <w:u w:val="single"/>
                    </w:rPr>
                    <w:t>[once the audit points are developed]</w:t>
                  </w:r>
                </w:p>
              </w:tc>
              <w:tc>
                <w:tcPr>
                  <w:tcW w:w="1721" w:type="dxa"/>
                  <w:shd w:val="clear" w:color="auto" w:fill="D9D9D9" w:themeFill="background1" w:themeFillShade="D9"/>
                </w:tcPr>
                <w:p w14:paraId="591336AF" w14:textId="77777777" w:rsidR="003165F7" w:rsidRPr="00997FA1" w:rsidRDefault="003165F7" w:rsidP="00D21BBF">
                  <w:pPr>
                    <w:pStyle w:val="Default"/>
                    <w:ind w:right="4"/>
                    <w:rPr>
                      <w:color w:val="auto"/>
                    </w:rPr>
                  </w:pPr>
                  <w:r w:rsidRPr="00997FA1">
                    <w:rPr>
                      <w:b/>
                      <w:bCs/>
                    </w:rPr>
                    <w:t>Response</w:t>
                  </w:r>
                </w:p>
              </w:tc>
            </w:tr>
            <w:tr w:rsidR="003165F7" w:rsidRPr="00997FA1" w14:paraId="04818A6E" w14:textId="77777777" w:rsidTr="003165F7">
              <w:tc>
                <w:tcPr>
                  <w:tcW w:w="1478" w:type="dxa"/>
                </w:tcPr>
                <w:p w14:paraId="2F27F4C4" w14:textId="77777777" w:rsidR="003165F7" w:rsidRPr="00997FA1" w:rsidRDefault="003165F7" w:rsidP="00D21BBF">
                  <w:pPr>
                    <w:pStyle w:val="Default"/>
                    <w:ind w:right="4"/>
                    <w:rPr>
                      <w:color w:val="auto"/>
                    </w:rPr>
                  </w:pPr>
                  <w:r w:rsidRPr="00997FA1">
                    <w:rPr>
                      <w:b/>
                      <w:bCs/>
                      <w:i/>
                      <w:iCs/>
                    </w:rPr>
                    <w:t>Compliant</w:t>
                  </w:r>
                </w:p>
              </w:tc>
              <w:tc>
                <w:tcPr>
                  <w:tcW w:w="870" w:type="dxa"/>
                </w:tcPr>
                <w:p w14:paraId="0CA1B7E8" w14:textId="77777777" w:rsidR="003165F7" w:rsidRPr="003165F7" w:rsidRDefault="003165F7" w:rsidP="003165F7">
                  <w:pPr>
                    <w:pStyle w:val="Default"/>
                    <w:spacing w:after="120"/>
                    <w:ind w:right="4"/>
                    <w:rPr>
                      <w:color w:val="FF0000"/>
                      <w:u w:val="single"/>
                    </w:rPr>
                  </w:pPr>
                  <w:r w:rsidRPr="003165F7">
                    <w:rPr>
                      <w:color w:val="FF0000"/>
                      <w:u w:val="single"/>
                    </w:rPr>
                    <w:t xml:space="preserve">A CCM will be deemed </w:t>
                  </w:r>
                  <w:r w:rsidRPr="003165F7">
                    <w:rPr>
                      <w:b/>
                      <w:i/>
                      <w:color w:val="FF0000"/>
                      <w:u w:val="single"/>
                    </w:rPr>
                    <w:t>Compliant</w:t>
                  </w:r>
                  <w:r w:rsidRPr="003165F7">
                    <w:rPr>
                      <w:color w:val="FF0000"/>
                      <w:u w:val="single"/>
                    </w:rPr>
                    <w:t xml:space="preserve"> with an obligation if the following criteria have all been met:</w:t>
                  </w:r>
                </w:p>
                <w:p w14:paraId="5E4B57FA" w14:textId="77777777" w:rsidR="003165F7" w:rsidRPr="003165F7" w:rsidRDefault="003165F7" w:rsidP="003165F7">
                  <w:pPr>
                    <w:pStyle w:val="Default"/>
                    <w:spacing w:after="120"/>
                    <w:ind w:right="4"/>
                    <w:rPr>
                      <w:color w:val="FF0000"/>
                      <w:u w:val="single"/>
                    </w:rPr>
                  </w:pPr>
                  <w:r w:rsidRPr="003165F7">
                    <w:rPr>
                      <w:color w:val="FF0000"/>
                      <w:u w:val="single"/>
                    </w:rPr>
                    <w:t>a. reporting or submission deadlines;</w:t>
                  </w:r>
                </w:p>
                <w:p w14:paraId="0B7AF182" w14:textId="77777777" w:rsidR="003165F7" w:rsidRPr="003165F7" w:rsidRDefault="003165F7" w:rsidP="003165F7">
                  <w:pPr>
                    <w:pStyle w:val="Default"/>
                    <w:spacing w:after="120"/>
                    <w:ind w:right="4"/>
                    <w:rPr>
                      <w:color w:val="FF0000"/>
                      <w:u w:val="single"/>
                    </w:rPr>
                  </w:pPr>
                  <w:r w:rsidRPr="003165F7">
                    <w:rPr>
                      <w:color w:val="FF0000"/>
                      <w:u w:val="single"/>
                    </w:rPr>
                    <w:t>b. implementation of obligations through national laws or regulations;</w:t>
                  </w:r>
                </w:p>
                <w:p w14:paraId="55CB72B2" w14:textId="77777777" w:rsidR="003165F7" w:rsidRDefault="003165F7" w:rsidP="003165F7">
                  <w:pPr>
                    <w:pStyle w:val="Default"/>
                    <w:spacing w:after="120"/>
                    <w:ind w:right="4"/>
                    <w:rPr>
                      <w:ins w:id="4" w:author="Author"/>
                      <w:color w:val="FF0000"/>
                      <w:u w:val="single"/>
                    </w:rPr>
                  </w:pPr>
                  <w:r w:rsidRPr="003165F7">
                    <w:rPr>
                      <w:color w:val="FF0000"/>
                      <w:u w:val="single"/>
                    </w:rPr>
                    <w:t>c. submission of all mandatory information or data required, in the agreed format, as applicable.</w:t>
                  </w:r>
                </w:p>
                <w:p w14:paraId="32229AB2" w14:textId="068FB9FC" w:rsidR="007966F3" w:rsidRPr="003165F7" w:rsidRDefault="007966F3" w:rsidP="003165F7">
                  <w:pPr>
                    <w:pStyle w:val="Default"/>
                    <w:spacing w:after="120"/>
                    <w:ind w:right="4"/>
                    <w:rPr>
                      <w:color w:val="FF0000"/>
                      <w:u w:val="single"/>
                    </w:rPr>
                  </w:pPr>
                </w:p>
              </w:tc>
              <w:tc>
                <w:tcPr>
                  <w:tcW w:w="2221" w:type="dxa"/>
                </w:tcPr>
                <w:p w14:paraId="2AE5D09B" w14:textId="2182CDEC" w:rsidR="003165F7" w:rsidRDefault="003165F7" w:rsidP="00D21BBF">
                  <w:pPr>
                    <w:pStyle w:val="Default"/>
                    <w:spacing w:after="120"/>
                    <w:ind w:right="4"/>
                  </w:pPr>
                  <w:r>
                    <w:t xml:space="preserve">Compliance with the audit points </w:t>
                  </w:r>
                </w:p>
                <w:p w14:paraId="4D809623" w14:textId="77777777" w:rsidR="003165F7" w:rsidRDefault="003165F7" w:rsidP="00D21BBF">
                  <w:pPr>
                    <w:pStyle w:val="Default"/>
                    <w:ind w:right="4"/>
                  </w:pPr>
                </w:p>
                <w:p w14:paraId="590C8FA9" w14:textId="77777777" w:rsidR="003165F7" w:rsidRPr="00997FA1" w:rsidRDefault="003165F7" w:rsidP="00D21BBF">
                  <w:pPr>
                    <w:pStyle w:val="Default"/>
                    <w:ind w:right="4"/>
                  </w:pPr>
                </w:p>
              </w:tc>
              <w:tc>
                <w:tcPr>
                  <w:tcW w:w="1721" w:type="dxa"/>
                </w:tcPr>
                <w:p w14:paraId="51F02328" w14:textId="77777777" w:rsidR="003165F7" w:rsidRPr="00997FA1" w:rsidRDefault="003165F7" w:rsidP="00D21BBF">
                  <w:pPr>
                    <w:pStyle w:val="Default"/>
                    <w:ind w:right="4"/>
                  </w:pPr>
                  <w:r w:rsidRPr="00997FA1">
                    <w:t>None</w:t>
                  </w:r>
                </w:p>
              </w:tc>
            </w:tr>
            <w:tr w:rsidR="003165F7" w:rsidRPr="00997FA1" w14:paraId="7498F2C9" w14:textId="77777777" w:rsidTr="003165F7">
              <w:tc>
                <w:tcPr>
                  <w:tcW w:w="1478" w:type="dxa"/>
                  <w:tcBorders>
                    <w:top w:val="single" w:sz="4" w:space="0" w:color="auto"/>
                    <w:left w:val="single" w:sz="4" w:space="0" w:color="auto"/>
                    <w:bottom w:val="single" w:sz="4" w:space="0" w:color="auto"/>
                    <w:right w:val="single" w:sz="4" w:space="0" w:color="auto"/>
                  </w:tcBorders>
                </w:tcPr>
                <w:p w14:paraId="78A849B7" w14:textId="77777777" w:rsidR="003165F7" w:rsidRPr="00997FA1" w:rsidRDefault="003165F7" w:rsidP="00D21BBF">
                  <w:pPr>
                    <w:pStyle w:val="Default"/>
                    <w:ind w:right="4"/>
                    <w:rPr>
                      <w:b/>
                      <w:bCs/>
                      <w:i/>
                      <w:iCs/>
                    </w:rPr>
                  </w:pPr>
                  <w:r w:rsidRPr="00997FA1">
                    <w:rPr>
                      <w:b/>
                      <w:bCs/>
                      <w:i/>
                      <w:iCs/>
                    </w:rPr>
                    <w:t>Non-Compliant</w:t>
                  </w:r>
                </w:p>
              </w:tc>
              <w:tc>
                <w:tcPr>
                  <w:tcW w:w="870" w:type="dxa"/>
                  <w:tcBorders>
                    <w:top w:val="single" w:sz="4" w:space="0" w:color="auto"/>
                    <w:left w:val="single" w:sz="4" w:space="0" w:color="auto"/>
                    <w:bottom w:val="single" w:sz="4" w:space="0" w:color="auto"/>
                    <w:right w:val="single" w:sz="4" w:space="0" w:color="auto"/>
                  </w:tcBorders>
                </w:tcPr>
                <w:p w14:paraId="6566DA91" w14:textId="77777777" w:rsidR="003165F7" w:rsidRPr="003165F7" w:rsidRDefault="003165F7" w:rsidP="003165F7">
                  <w:pPr>
                    <w:pStyle w:val="Default"/>
                    <w:spacing w:after="120"/>
                    <w:ind w:right="4"/>
                    <w:rPr>
                      <w:color w:val="FF0000"/>
                      <w:u w:val="single"/>
                    </w:rPr>
                  </w:pPr>
                  <w:r w:rsidRPr="003165F7">
                    <w:rPr>
                      <w:color w:val="FF0000"/>
                      <w:u w:val="single"/>
                    </w:rPr>
                    <w:t xml:space="preserve">A CCM will be deemed </w:t>
                  </w:r>
                  <w:r w:rsidRPr="003165F7">
                    <w:rPr>
                      <w:b/>
                      <w:i/>
                      <w:color w:val="FF0000"/>
                      <w:u w:val="single"/>
                    </w:rPr>
                    <w:t>Non-Compliant</w:t>
                  </w:r>
                  <w:r w:rsidRPr="003165F7">
                    <w:rPr>
                      <w:color w:val="FF0000"/>
                      <w:u w:val="single"/>
                    </w:rPr>
                    <w:t xml:space="preserve"> with an obligation if </w:t>
                  </w:r>
                  <w:r w:rsidRPr="003165F7">
                    <w:rPr>
                      <w:color w:val="FF0000"/>
                      <w:u w:val="single"/>
                    </w:rPr>
                    <w:lastRenderedPageBreak/>
                    <w:t>any of the following have occurred, as applicable:</w:t>
                  </w:r>
                </w:p>
                <w:p w14:paraId="35DBD4E7" w14:textId="77777777" w:rsidR="003165F7" w:rsidRPr="003165F7" w:rsidRDefault="003165F7" w:rsidP="003165F7">
                  <w:pPr>
                    <w:pStyle w:val="Default"/>
                    <w:spacing w:after="120"/>
                    <w:ind w:right="4"/>
                    <w:rPr>
                      <w:color w:val="FF0000"/>
                      <w:u w:val="single"/>
                    </w:rPr>
                  </w:pPr>
                  <w:r w:rsidRPr="003165F7">
                    <w:rPr>
                      <w:color w:val="FF0000"/>
                      <w:u w:val="single"/>
                    </w:rPr>
                    <w:t xml:space="preserve">a. a CCM has failed to comply with an obligation not specifically identified as </w:t>
                  </w:r>
                  <w:r w:rsidRPr="00F022C5">
                    <w:rPr>
                      <w:b/>
                      <w:i/>
                      <w:color w:val="FF0000"/>
                      <w:u w:val="single"/>
                    </w:rPr>
                    <w:t>Priority Non-Compliant</w:t>
                  </w:r>
                  <w:r w:rsidRPr="003165F7">
                    <w:rPr>
                      <w:color w:val="FF0000"/>
                      <w:u w:val="single"/>
                    </w:rPr>
                    <w:t>;</w:t>
                  </w:r>
                </w:p>
                <w:p w14:paraId="4D836ECB" w14:textId="77777777" w:rsidR="003165F7" w:rsidRPr="003165F7" w:rsidRDefault="003165F7" w:rsidP="003165F7">
                  <w:pPr>
                    <w:pStyle w:val="Default"/>
                    <w:spacing w:after="120"/>
                    <w:ind w:right="4"/>
                    <w:rPr>
                      <w:color w:val="FF0000"/>
                      <w:u w:val="single"/>
                    </w:rPr>
                  </w:pPr>
                  <w:r w:rsidRPr="003165F7">
                    <w:rPr>
                      <w:color w:val="FF0000"/>
                      <w:u w:val="single"/>
                    </w:rPr>
                    <w:t>b. information or data for the obligation has been submitted or reported in a way that is incomplete, incorrect, or wrongly formatted; or</w:t>
                  </w:r>
                </w:p>
                <w:p w14:paraId="23C9EF38" w14:textId="463E4986" w:rsidR="003165F7" w:rsidRPr="003165F7" w:rsidRDefault="003165F7" w:rsidP="003165F7">
                  <w:pPr>
                    <w:pStyle w:val="Default"/>
                    <w:spacing w:after="120"/>
                    <w:ind w:right="4"/>
                    <w:rPr>
                      <w:color w:val="FF0000"/>
                      <w:u w:val="single"/>
                    </w:rPr>
                  </w:pPr>
                  <w:r w:rsidRPr="003165F7">
                    <w:rPr>
                      <w:color w:val="FF0000"/>
                      <w:u w:val="single"/>
                    </w:rPr>
                    <w:t>c. a CCM has failed to meet reporting or submission deadlines.</w:t>
                  </w:r>
                </w:p>
              </w:tc>
              <w:tc>
                <w:tcPr>
                  <w:tcW w:w="2221" w:type="dxa"/>
                  <w:tcBorders>
                    <w:top w:val="single" w:sz="4" w:space="0" w:color="auto"/>
                    <w:left w:val="single" w:sz="4" w:space="0" w:color="auto"/>
                    <w:bottom w:val="single" w:sz="4" w:space="0" w:color="auto"/>
                    <w:right w:val="single" w:sz="4" w:space="0" w:color="auto"/>
                  </w:tcBorders>
                </w:tcPr>
                <w:p w14:paraId="6B20F4AD" w14:textId="74956ED6" w:rsidR="003165F7" w:rsidRPr="00997FA1" w:rsidRDefault="003165F7" w:rsidP="00D21BBF">
                  <w:pPr>
                    <w:pStyle w:val="Default"/>
                    <w:spacing w:after="120"/>
                    <w:ind w:right="4"/>
                  </w:pPr>
                  <w:r>
                    <w:lastRenderedPageBreak/>
                    <w:t xml:space="preserve">Failure to meet the audit points </w:t>
                  </w:r>
                </w:p>
              </w:tc>
              <w:tc>
                <w:tcPr>
                  <w:tcW w:w="1721" w:type="dxa"/>
                  <w:tcBorders>
                    <w:top w:val="single" w:sz="4" w:space="0" w:color="auto"/>
                    <w:left w:val="single" w:sz="4" w:space="0" w:color="auto"/>
                    <w:bottom w:val="single" w:sz="4" w:space="0" w:color="auto"/>
                    <w:right w:val="single" w:sz="4" w:space="0" w:color="auto"/>
                  </w:tcBorders>
                </w:tcPr>
                <w:p w14:paraId="6A579325" w14:textId="77777777" w:rsidR="003165F7" w:rsidRPr="00997FA1" w:rsidRDefault="003165F7" w:rsidP="00D21BBF">
                  <w:pPr>
                    <w:pStyle w:val="Default"/>
                    <w:ind w:right="4"/>
                  </w:pPr>
                  <w:r w:rsidRPr="00997FA1">
                    <w:t xml:space="preserve">Each CCM shall include, in its Part II Annual Report, any </w:t>
                  </w:r>
                  <w:r w:rsidRPr="00997FA1">
                    <w:lastRenderedPageBreak/>
                    <w:t>actions it has taken to address non-compliance identified in the Compliance Monitoring Report.</w:t>
                  </w:r>
                </w:p>
                <w:p w14:paraId="3CB4EDD9" w14:textId="77777777" w:rsidR="003165F7" w:rsidRPr="00997FA1" w:rsidRDefault="003165F7" w:rsidP="00D21BBF">
                  <w:pPr>
                    <w:pStyle w:val="Default"/>
                    <w:ind w:right="4"/>
                  </w:pPr>
                  <w:r w:rsidRPr="00997FA1">
                    <w:t>Actions may include, one or more of the following:</w:t>
                  </w:r>
                </w:p>
                <w:p w14:paraId="04157DE5" w14:textId="77777777" w:rsidR="003165F7" w:rsidRPr="00997FA1" w:rsidRDefault="003165F7" w:rsidP="00D21BBF">
                  <w:pPr>
                    <w:pStyle w:val="Default"/>
                    <w:spacing w:after="120"/>
                    <w:ind w:right="4"/>
                  </w:pPr>
                  <w:r w:rsidRPr="00997FA1">
                    <w:t xml:space="preserve">a. A CCM must address the issue to gain compliance by the next compliance assessment; </w:t>
                  </w:r>
                  <w:r w:rsidRPr="003165F7">
                    <w:t>or</w:t>
                  </w:r>
                </w:p>
                <w:p w14:paraId="478B686C" w14:textId="77777777" w:rsidR="003165F7" w:rsidRPr="00997FA1" w:rsidRDefault="003165F7" w:rsidP="00D21BBF">
                  <w:pPr>
                    <w:pStyle w:val="Default"/>
                    <w:spacing w:after="120"/>
                    <w:ind w:right="4"/>
                  </w:pPr>
                  <w:r w:rsidRPr="00997FA1">
                    <w:t xml:space="preserve">b. A CCM shall provide a Status Report to the Secretariat; or </w:t>
                  </w:r>
                </w:p>
                <w:p w14:paraId="4A31D3D8" w14:textId="77777777" w:rsidR="003165F7" w:rsidRPr="00997FA1" w:rsidRDefault="003165F7" w:rsidP="00D21BBF">
                  <w:pPr>
                    <w:pStyle w:val="Default"/>
                    <w:spacing w:after="120"/>
                    <w:ind w:right="4"/>
                  </w:pPr>
                  <w:r w:rsidRPr="00997FA1">
                    <w:t xml:space="preserve">c. Other response as determined by the Commission. </w:t>
                  </w:r>
                </w:p>
              </w:tc>
            </w:tr>
            <w:tr w:rsidR="003165F7" w:rsidRPr="00997FA1" w14:paraId="7BA0B597" w14:textId="77777777" w:rsidTr="003165F7">
              <w:trPr>
                <w:cantSplit/>
              </w:trPr>
              <w:tc>
                <w:tcPr>
                  <w:tcW w:w="1478" w:type="dxa"/>
                </w:tcPr>
                <w:p w14:paraId="2AA709BF" w14:textId="77777777" w:rsidR="003165F7" w:rsidRPr="00997FA1" w:rsidRDefault="003165F7" w:rsidP="00D21BBF">
                  <w:pPr>
                    <w:pStyle w:val="Default"/>
                    <w:ind w:right="4"/>
                    <w:rPr>
                      <w:b/>
                      <w:bCs/>
                      <w:i/>
                      <w:iCs/>
                      <w:highlight w:val="cyan"/>
                    </w:rPr>
                  </w:pPr>
                  <w:r w:rsidRPr="00997FA1">
                    <w:rPr>
                      <w:b/>
                      <w:bCs/>
                      <w:i/>
                      <w:iCs/>
                    </w:rPr>
                    <w:lastRenderedPageBreak/>
                    <w:t>Priority Non-Compliant</w:t>
                  </w:r>
                </w:p>
              </w:tc>
              <w:tc>
                <w:tcPr>
                  <w:tcW w:w="870" w:type="dxa"/>
                </w:tcPr>
                <w:p w14:paraId="55EB21DE" w14:textId="77777777" w:rsidR="003165F7" w:rsidRPr="003165F7" w:rsidRDefault="003165F7" w:rsidP="003165F7">
                  <w:pPr>
                    <w:pStyle w:val="Default"/>
                    <w:spacing w:after="120"/>
                    <w:ind w:right="4"/>
                    <w:rPr>
                      <w:color w:val="FF0000"/>
                      <w:u w:val="single"/>
                    </w:rPr>
                  </w:pPr>
                  <w:r w:rsidRPr="003165F7">
                    <w:rPr>
                      <w:color w:val="FF0000"/>
                      <w:u w:val="single"/>
                    </w:rPr>
                    <w:t xml:space="preserve">A CCM will be deemed </w:t>
                  </w:r>
                  <w:r w:rsidRPr="00F022C5">
                    <w:rPr>
                      <w:b/>
                      <w:i/>
                      <w:color w:val="FF0000"/>
                      <w:u w:val="single"/>
                    </w:rPr>
                    <w:t>Priority Non-Compliant</w:t>
                  </w:r>
                  <w:r w:rsidRPr="003165F7">
                    <w:rPr>
                      <w:color w:val="FF0000"/>
                      <w:u w:val="single"/>
                    </w:rPr>
                    <w:t xml:space="preserve"> with an obligation if any of the following have occurred, as applicable:</w:t>
                  </w:r>
                </w:p>
                <w:p w14:paraId="387F2694" w14:textId="77777777" w:rsidR="003165F7" w:rsidRPr="003165F7" w:rsidRDefault="003165F7" w:rsidP="003165F7">
                  <w:pPr>
                    <w:pStyle w:val="Default"/>
                    <w:spacing w:after="120"/>
                    <w:ind w:right="4"/>
                    <w:rPr>
                      <w:color w:val="FF0000"/>
                      <w:u w:val="single"/>
                    </w:rPr>
                  </w:pPr>
                  <w:r w:rsidRPr="003165F7">
                    <w:rPr>
                      <w:color w:val="FF0000"/>
                      <w:u w:val="single"/>
                    </w:rPr>
                    <w:t>a. exceeded quantitative limit established by the Commission;</w:t>
                  </w:r>
                </w:p>
                <w:p w14:paraId="00F7C8F2" w14:textId="77777777" w:rsidR="003165F7" w:rsidRPr="003165F7" w:rsidRDefault="003165F7" w:rsidP="003165F7">
                  <w:pPr>
                    <w:pStyle w:val="Default"/>
                    <w:spacing w:after="120"/>
                    <w:ind w:right="4"/>
                    <w:rPr>
                      <w:color w:val="FF0000"/>
                      <w:u w:val="single"/>
                    </w:rPr>
                  </w:pPr>
                  <w:r w:rsidRPr="003165F7">
                    <w:rPr>
                      <w:color w:val="FF0000"/>
                      <w:u w:val="single"/>
                    </w:rPr>
                    <w:t>b.  failure to submit its Part 2 Annual Report;</w:t>
                  </w:r>
                </w:p>
                <w:p w14:paraId="3CE4A2D6" w14:textId="77777777" w:rsidR="003165F7" w:rsidRPr="003165F7" w:rsidRDefault="003165F7" w:rsidP="003165F7">
                  <w:pPr>
                    <w:pStyle w:val="Default"/>
                    <w:spacing w:after="120"/>
                    <w:ind w:right="4"/>
                    <w:rPr>
                      <w:color w:val="FF0000"/>
                      <w:u w:val="single"/>
                    </w:rPr>
                  </w:pPr>
                  <w:r w:rsidRPr="003165F7">
                    <w:rPr>
                      <w:color w:val="FF0000"/>
                      <w:u w:val="single"/>
                    </w:rPr>
                    <w:t>c.  repeated non-compliance with an obligation for two or more consecutively assessed years; or</w:t>
                  </w:r>
                </w:p>
                <w:p w14:paraId="181ED3D6" w14:textId="2A47CB0E" w:rsidR="003165F7" w:rsidRPr="003165F7" w:rsidRDefault="003165F7" w:rsidP="003165F7">
                  <w:pPr>
                    <w:pStyle w:val="Default"/>
                    <w:spacing w:after="120"/>
                    <w:ind w:right="4"/>
                    <w:rPr>
                      <w:color w:val="FF0000"/>
                      <w:u w:val="single"/>
                    </w:rPr>
                  </w:pPr>
                  <w:r w:rsidRPr="003165F7">
                    <w:rPr>
                      <w:color w:val="FF0000"/>
                      <w:u w:val="single"/>
                    </w:rPr>
                    <w:t xml:space="preserve">d.  any other non-compliance identified as Priority Non-Compliance by the Commission.  </w:t>
                  </w:r>
                </w:p>
              </w:tc>
              <w:tc>
                <w:tcPr>
                  <w:tcW w:w="2221" w:type="dxa"/>
                </w:tcPr>
                <w:p w14:paraId="652DC09F" w14:textId="14EB0B57" w:rsidR="003165F7" w:rsidRDefault="003165F7" w:rsidP="00D21BBF">
                  <w:pPr>
                    <w:pStyle w:val="Default"/>
                    <w:numPr>
                      <w:ilvl w:val="0"/>
                      <w:numId w:val="17"/>
                    </w:numPr>
                    <w:spacing w:after="120"/>
                    <w:ind w:left="-66" w:right="4" w:firstLine="66"/>
                  </w:pPr>
                  <w:r>
                    <w:t xml:space="preserve">non-compliance with high-risk priority obligations and associated audit points  </w:t>
                  </w:r>
                </w:p>
                <w:p w14:paraId="2743849B" w14:textId="77777777" w:rsidR="003165F7" w:rsidRPr="00997FA1" w:rsidRDefault="003165F7" w:rsidP="00D21BBF">
                  <w:pPr>
                    <w:pStyle w:val="Default"/>
                    <w:spacing w:after="120"/>
                    <w:ind w:right="4"/>
                  </w:pPr>
                  <w:r>
                    <w:t xml:space="preserve">b. </w:t>
                  </w:r>
                  <w:r w:rsidRPr="00997FA1">
                    <w:t>repeated non-compliance with an obligation for two or more consecutively assessed years; or</w:t>
                  </w:r>
                </w:p>
                <w:p w14:paraId="6442F6EA" w14:textId="77777777" w:rsidR="003165F7" w:rsidRPr="00997FA1" w:rsidRDefault="003165F7" w:rsidP="00D21BBF">
                  <w:pPr>
                    <w:pStyle w:val="Default"/>
                    <w:spacing w:after="120"/>
                    <w:ind w:right="4"/>
                    <w:rPr>
                      <w:highlight w:val="cyan"/>
                    </w:rPr>
                  </w:pPr>
                  <w:r>
                    <w:t>c</w:t>
                  </w:r>
                  <w:r w:rsidRPr="00997FA1">
                    <w:t>. any other non-compliance identified as Priority Non-Compliant by the Commission.</w:t>
                  </w:r>
                </w:p>
              </w:tc>
              <w:tc>
                <w:tcPr>
                  <w:tcW w:w="1721" w:type="dxa"/>
                </w:tcPr>
                <w:p w14:paraId="78074938" w14:textId="77777777" w:rsidR="003165F7" w:rsidRPr="00997FA1" w:rsidRDefault="003165F7" w:rsidP="00D21BBF">
                  <w:pPr>
                    <w:pStyle w:val="Default"/>
                    <w:ind w:right="4"/>
                  </w:pPr>
                  <w:r w:rsidRPr="00997FA1">
                    <w:t>Each CCM shall include, in its Part II Annual Report, any actions it has taken to address non-compliance identified in the Compliance Monitoring Report.</w:t>
                  </w:r>
                </w:p>
                <w:p w14:paraId="4A90DDDB" w14:textId="77777777" w:rsidR="003165F7" w:rsidRPr="00997FA1" w:rsidRDefault="003165F7" w:rsidP="00D21BBF">
                  <w:pPr>
                    <w:pStyle w:val="Default"/>
                    <w:ind w:right="4"/>
                  </w:pPr>
                  <w:r w:rsidRPr="00997FA1">
                    <w:t>Actions may include, one or  more of the following:</w:t>
                  </w:r>
                </w:p>
                <w:p w14:paraId="329C05C8" w14:textId="77777777" w:rsidR="003165F7" w:rsidRPr="00997FA1" w:rsidRDefault="003165F7" w:rsidP="00D21BBF">
                  <w:pPr>
                    <w:pStyle w:val="Default"/>
                    <w:spacing w:after="120"/>
                    <w:ind w:right="4"/>
                  </w:pPr>
                  <w:r w:rsidRPr="00997FA1">
                    <w:t xml:space="preserve">a.  A CCM must address the issue to gain compliance by the next compliance assessment; </w:t>
                  </w:r>
                </w:p>
                <w:p w14:paraId="2696A0BA" w14:textId="77777777" w:rsidR="003165F7" w:rsidRPr="00997FA1" w:rsidRDefault="003165F7" w:rsidP="00D21BBF">
                  <w:pPr>
                    <w:pStyle w:val="Default"/>
                    <w:spacing w:after="120"/>
                    <w:ind w:right="4"/>
                    <w:rPr>
                      <w:highlight w:val="cyan"/>
                    </w:rPr>
                  </w:pPr>
                  <w:r w:rsidRPr="00997FA1">
                    <w:t>b. Other response as determined by the Commission.</w:t>
                  </w:r>
                </w:p>
              </w:tc>
            </w:tr>
            <w:tr w:rsidR="003165F7" w:rsidRPr="00997FA1" w14:paraId="305B80F0" w14:textId="77777777" w:rsidTr="003165F7">
              <w:tc>
                <w:tcPr>
                  <w:tcW w:w="1478" w:type="dxa"/>
                </w:tcPr>
                <w:p w14:paraId="5F6360A2" w14:textId="77777777" w:rsidR="003165F7" w:rsidRPr="00997FA1" w:rsidRDefault="003165F7" w:rsidP="00D21BBF">
                  <w:pPr>
                    <w:pStyle w:val="Default"/>
                    <w:ind w:right="4"/>
                    <w:rPr>
                      <w:bCs/>
                      <w:iCs/>
                    </w:rPr>
                  </w:pPr>
                  <w:r w:rsidRPr="00997FA1">
                    <w:rPr>
                      <w:b/>
                      <w:bCs/>
                      <w:i/>
                      <w:iCs/>
                    </w:rPr>
                    <w:t>Capacity Assistance Needed</w:t>
                  </w:r>
                </w:p>
              </w:tc>
              <w:tc>
                <w:tcPr>
                  <w:tcW w:w="870" w:type="dxa"/>
                </w:tcPr>
                <w:p w14:paraId="6769E911" w14:textId="77777777" w:rsidR="009D4A38" w:rsidRPr="009D4A38" w:rsidRDefault="009D4A38" w:rsidP="009D4A38">
                  <w:pPr>
                    <w:pStyle w:val="Default"/>
                    <w:spacing w:after="120"/>
                    <w:ind w:right="4"/>
                    <w:rPr>
                      <w:color w:val="FF0000"/>
                      <w:u w:val="single"/>
                    </w:rPr>
                  </w:pPr>
                  <w:r w:rsidRPr="009D4A38">
                    <w:rPr>
                      <w:color w:val="FF0000"/>
                      <w:u w:val="single"/>
                    </w:rPr>
                    <w:t xml:space="preserve">A SIDS or Participating Territory or Indonesia or the Philippines will be deemed </w:t>
                  </w:r>
                  <w:r w:rsidRPr="009D4A38">
                    <w:rPr>
                      <w:b/>
                      <w:i/>
                      <w:color w:val="FF0000"/>
                      <w:u w:val="single"/>
                    </w:rPr>
                    <w:lastRenderedPageBreak/>
                    <w:t>Capacity Assistance Needed</w:t>
                  </w:r>
                  <w:r w:rsidRPr="009D4A38">
                    <w:rPr>
                      <w:color w:val="FF0000"/>
                      <w:u w:val="single"/>
                    </w:rPr>
                    <w:t xml:space="preserve"> where they cannot meet an obligation  and the following have occurred:</w:t>
                  </w:r>
                </w:p>
                <w:p w14:paraId="651F2085" w14:textId="77777777" w:rsidR="009D4A38" w:rsidRPr="009D4A38" w:rsidRDefault="009D4A38" w:rsidP="009D4A38">
                  <w:pPr>
                    <w:pStyle w:val="Default"/>
                    <w:spacing w:after="120"/>
                    <w:ind w:right="4"/>
                    <w:rPr>
                      <w:color w:val="FF0000"/>
                      <w:u w:val="single"/>
                    </w:rPr>
                  </w:pPr>
                  <w:r w:rsidRPr="009D4A38">
                    <w:rPr>
                      <w:color w:val="FF0000"/>
                      <w:u w:val="single"/>
                    </w:rPr>
                    <w:t>a. that CCM has provided a Capcity Development Plan to the Secretariat with its dCMR prior to TCC; and</w:t>
                  </w:r>
                </w:p>
                <w:p w14:paraId="40ADD9B4" w14:textId="762F72A4" w:rsidR="003165F7" w:rsidRPr="003165F7" w:rsidRDefault="009D4A38" w:rsidP="009D4A38">
                  <w:pPr>
                    <w:pStyle w:val="Default"/>
                    <w:spacing w:after="120"/>
                    <w:ind w:right="4"/>
                    <w:rPr>
                      <w:color w:val="FF0000"/>
                      <w:u w:val="single"/>
                    </w:rPr>
                  </w:pPr>
                  <w:r w:rsidRPr="009D4A38">
                    <w:rPr>
                      <w:color w:val="FF0000"/>
                      <w:u w:val="single"/>
                    </w:rPr>
                    <w:t>b. TCC confirms that all the elements of paragraph 9 are included in that Plan.</w:t>
                  </w:r>
                </w:p>
              </w:tc>
              <w:tc>
                <w:tcPr>
                  <w:tcW w:w="2221" w:type="dxa"/>
                </w:tcPr>
                <w:p w14:paraId="027F0D95" w14:textId="71B17A4D" w:rsidR="003165F7" w:rsidRPr="00997FA1" w:rsidRDefault="003165F7" w:rsidP="00D21BBF">
                  <w:pPr>
                    <w:pStyle w:val="Default"/>
                    <w:spacing w:after="120"/>
                    <w:ind w:right="4"/>
                  </w:pPr>
                  <w:r w:rsidRPr="00997FA1">
                    <w:lastRenderedPageBreak/>
                    <w:t xml:space="preserve">When a SIDS or Participating Territory or Indonesia or the </w:t>
                  </w:r>
                  <w:r w:rsidRPr="00997FA1">
                    <w:lastRenderedPageBreak/>
                    <w:t xml:space="preserve">Philippines cannot meet an obligation that is being assessed due to a lack of capacity, that CCM shall provide a Capacity Development Plan to the Secretariat </w:t>
                  </w:r>
                  <w:r>
                    <w:t>with the dCMR prior to TCC.</w:t>
                  </w:r>
                </w:p>
              </w:tc>
              <w:tc>
                <w:tcPr>
                  <w:tcW w:w="1721" w:type="dxa"/>
                </w:tcPr>
                <w:p w14:paraId="5F38C1BA" w14:textId="77777777" w:rsidR="003165F7" w:rsidRPr="00997FA1" w:rsidRDefault="003165F7" w:rsidP="00D21BBF">
                  <w:pPr>
                    <w:pStyle w:val="Default"/>
                    <w:spacing w:after="120"/>
                    <w:ind w:right="4"/>
                  </w:pPr>
                  <w:r w:rsidRPr="00997FA1">
                    <w:lastRenderedPageBreak/>
                    <w:t xml:space="preserve">(i) The CCM shall complete the steps of the Capacity Development Plan for that </w:t>
                  </w:r>
                  <w:r w:rsidRPr="00997FA1">
                    <w:lastRenderedPageBreak/>
                    <w:t xml:space="preserve">obligation in order to become compliant with the obligation, and </w:t>
                  </w:r>
                </w:p>
                <w:p w14:paraId="1F6CEA0C" w14:textId="77777777" w:rsidR="003165F7" w:rsidRPr="00997FA1" w:rsidRDefault="003165F7" w:rsidP="00D21BBF">
                  <w:pPr>
                    <w:pStyle w:val="Default"/>
                    <w:spacing w:after="120"/>
                    <w:ind w:right="4"/>
                  </w:pPr>
                  <w:r w:rsidRPr="00997FA1">
                    <w:t xml:space="preserve">(ii) report progress against that plan every year in its Annual Report Part II until the end of the timeframe specified in that Plan.  </w:t>
                  </w:r>
                </w:p>
              </w:tc>
            </w:tr>
            <w:tr w:rsidR="003165F7" w:rsidRPr="00997FA1" w14:paraId="527C4FFB" w14:textId="77777777" w:rsidTr="003165F7">
              <w:tc>
                <w:tcPr>
                  <w:tcW w:w="1478" w:type="dxa"/>
                </w:tcPr>
                <w:p w14:paraId="416E41F7" w14:textId="77777777" w:rsidR="003165F7" w:rsidRPr="00997FA1" w:rsidRDefault="003165F7" w:rsidP="00D21BBF">
                  <w:pPr>
                    <w:pStyle w:val="Default"/>
                    <w:ind w:right="4"/>
                    <w:rPr>
                      <w:b/>
                      <w:bCs/>
                      <w:i/>
                      <w:iCs/>
                    </w:rPr>
                  </w:pPr>
                  <w:r w:rsidRPr="00997FA1">
                    <w:rPr>
                      <w:b/>
                      <w:bCs/>
                      <w:i/>
                      <w:iCs/>
                    </w:rPr>
                    <w:t>CMM Review</w:t>
                  </w:r>
                </w:p>
              </w:tc>
              <w:tc>
                <w:tcPr>
                  <w:tcW w:w="870" w:type="dxa"/>
                </w:tcPr>
                <w:p w14:paraId="6968BE8E" w14:textId="4BF3A26C" w:rsidR="003165F7" w:rsidRPr="003165F7" w:rsidRDefault="009D4A38" w:rsidP="00D21BBF">
                  <w:pPr>
                    <w:pStyle w:val="Default"/>
                    <w:ind w:right="4"/>
                    <w:rPr>
                      <w:color w:val="FF0000"/>
                      <w:u w:val="single"/>
                    </w:rPr>
                  </w:pPr>
                  <w:r w:rsidRPr="009D4A38">
                    <w:rPr>
                      <w:color w:val="FF0000"/>
                      <w:u w:val="single"/>
                    </w:rPr>
                    <w:t>There is a lack of clarity on the requirements of an obligation.</w:t>
                  </w:r>
                </w:p>
              </w:tc>
              <w:tc>
                <w:tcPr>
                  <w:tcW w:w="2221" w:type="dxa"/>
                </w:tcPr>
                <w:p w14:paraId="3DE58536" w14:textId="6885A06F" w:rsidR="003165F7" w:rsidRPr="00997FA1" w:rsidRDefault="003165F7" w:rsidP="00D21BBF">
                  <w:pPr>
                    <w:pStyle w:val="Default"/>
                    <w:ind w:right="4"/>
                  </w:pPr>
                  <w:r w:rsidRPr="00997FA1">
                    <w:t>There is a lack of clarity on the requirements of an obligation.</w:t>
                  </w:r>
                </w:p>
              </w:tc>
              <w:tc>
                <w:tcPr>
                  <w:tcW w:w="1721" w:type="dxa"/>
                </w:tcPr>
                <w:p w14:paraId="29343259" w14:textId="33F85679" w:rsidR="003165F7" w:rsidRPr="003049B2" w:rsidRDefault="003165F7" w:rsidP="00D21BBF">
                  <w:pPr>
                    <w:pStyle w:val="Default"/>
                    <w:ind w:right="4"/>
                    <w:rPr>
                      <w:color w:val="FF0000"/>
                      <w:sz w:val="26"/>
                    </w:rPr>
                  </w:pPr>
                  <w:r w:rsidRPr="00997FA1">
                    <w:t>The Commission shall review that obligation and clarify its requirements.</w:t>
                  </w:r>
                  <w:r>
                    <w:rPr>
                      <w:color w:val="FF0000"/>
                      <w:sz w:val="26"/>
                    </w:rPr>
                    <w:t>]</w:t>
                  </w:r>
                </w:p>
              </w:tc>
            </w:tr>
          </w:tbl>
          <w:p w14:paraId="06152D40" w14:textId="77777777" w:rsidR="000060CA" w:rsidRPr="00997FA1" w:rsidRDefault="000060CA" w:rsidP="00D21BBF">
            <w:pPr>
              <w:pStyle w:val="Default"/>
              <w:spacing w:after="120"/>
              <w:ind w:right="4"/>
              <w:rPr>
                <w:b/>
              </w:rPr>
            </w:pPr>
          </w:p>
          <w:p w14:paraId="014A1F1E" w14:textId="77777777" w:rsidR="000060CA" w:rsidRDefault="000060CA" w:rsidP="00D21BBF">
            <w:pPr>
              <w:pStyle w:val="Default"/>
              <w:ind w:right="4"/>
              <w:rPr>
                <w:i/>
                <w:color w:val="auto"/>
              </w:rPr>
            </w:pPr>
          </w:p>
        </w:tc>
        <w:tc>
          <w:tcPr>
            <w:tcW w:w="2551" w:type="dxa"/>
          </w:tcPr>
          <w:p w14:paraId="6D04C1A7" w14:textId="77777777" w:rsidR="000060CA" w:rsidRPr="007A7B62" w:rsidRDefault="00DC2F94" w:rsidP="00D21BBF">
            <w:pPr>
              <w:pStyle w:val="Default"/>
              <w:ind w:right="4"/>
              <w:rPr>
                <w:bCs/>
                <w:color w:val="FF0000"/>
              </w:rPr>
            </w:pPr>
            <w:r w:rsidRPr="007A7B62">
              <w:rPr>
                <w:bCs/>
                <w:color w:val="FF0000"/>
              </w:rPr>
              <w:lastRenderedPageBreak/>
              <w:t>No agreement.</w:t>
            </w:r>
          </w:p>
          <w:p w14:paraId="69F51472" w14:textId="5EC6A5DD" w:rsidR="00DC2F94" w:rsidRDefault="00DC2F94" w:rsidP="00D21BBF">
            <w:pPr>
              <w:pStyle w:val="Default"/>
              <w:ind w:right="4"/>
              <w:rPr>
                <w:bCs/>
                <w:color w:val="FF0000"/>
              </w:rPr>
            </w:pPr>
            <w:r w:rsidRPr="007A7B62">
              <w:rPr>
                <w:bCs/>
                <w:color w:val="FF0000"/>
              </w:rPr>
              <w:t>Further discussion required.</w:t>
            </w:r>
          </w:p>
          <w:p w14:paraId="03D3AF98" w14:textId="77777777" w:rsidR="00DC2F94" w:rsidRDefault="00DC2F94" w:rsidP="00D21BBF">
            <w:pPr>
              <w:pStyle w:val="Default"/>
              <w:ind w:right="4"/>
              <w:rPr>
                <w:bCs/>
                <w:color w:val="FF0000"/>
              </w:rPr>
            </w:pPr>
            <w:r w:rsidRPr="007A7B62">
              <w:rPr>
                <w:bCs/>
                <w:color w:val="FF0000"/>
              </w:rPr>
              <w:t>{Note link to draft text}</w:t>
            </w:r>
          </w:p>
          <w:p w14:paraId="14188827" w14:textId="77777777" w:rsidR="00297631" w:rsidRDefault="00297631" w:rsidP="00D21BBF">
            <w:pPr>
              <w:pStyle w:val="Default"/>
              <w:ind w:right="4"/>
              <w:rPr>
                <w:bCs/>
                <w:color w:val="FF0000"/>
              </w:rPr>
            </w:pPr>
          </w:p>
          <w:p w14:paraId="66BEF4D2" w14:textId="77777777" w:rsidR="00297631" w:rsidRDefault="00297631" w:rsidP="00D21BBF">
            <w:pPr>
              <w:pStyle w:val="Default"/>
              <w:ind w:right="4"/>
              <w:rPr>
                <w:bCs/>
                <w:color w:val="FF0000"/>
              </w:rPr>
            </w:pPr>
            <w:bookmarkStart w:id="5" w:name="_Hlk531249522"/>
            <w:r>
              <w:rPr>
                <w:bCs/>
                <w:color w:val="FF0000"/>
              </w:rPr>
              <w:t xml:space="preserve">New Column “Criteria in 2019” is intended to recognise that future work is required to develop audit points, and interim criteria will be needed.  </w:t>
            </w:r>
            <w:bookmarkEnd w:id="5"/>
          </w:p>
          <w:p w14:paraId="46C304E4" w14:textId="77777777" w:rsidR="007966F3" w:rsidRDefault="007966F3" w:rsidP="00D21BBF">
            <w:pPr>
              <w:pStyle w:val="Default"/>
              <w:ind w:right="4"/>
              <w:rPr>
                <w:bCs/>
                <w:color w:val="FF0000"/>
              </w:rPr>
            </w:pPr>
          </w:p>
          <w:p w14:paraId="46C9529C" w14:textId="77777777" w:rsidR="007966F3" w:rsidRDefault="007966F3" w:rsidP="00D21BBF">
            <w:pPr>
              <w:pStyle w:val="Default"/>
              <w:ind w:right="4"/>
            </w:pPr>
            <w:r>
              <w:rPr>
                <w:bCs/>
                <w:color w:val="FF0000"/>
              </w:rPr>
              <w:t>US – missing “</w:t>
            </w:r>
            <w:r>
              <w:t>“any alleged violations have been investigated and resolved in accordance with relevant Articles of the Convention”</w:t>
            </w:r>
          </w:p>
          <w:p w14:paraId="3D58520D" w14:textId="77777777" w:rsidR="001C5B39" w:rsidRDefault="001C5B39" w:rsidP="00D21BBF">
            <w:pPr>
              <w:pStyle w:val="Default"/>
              <w:ind w:right="4"/>
            </w:pPr>
          </w:p>
          <w:p w14:paraId="30CF0B6A" w14:textId="77777777" w:rsidR="001C5B39" w:rsidRDefault="001C5B39" w:rsidP="00D21BBF">
            <w:pPr>
              <w:pStyle w:val="Default"/>
              <w:ind w:right="4"/>
            </w:pPr>
          </w:p>
          <w:p w14:paraId="18B44154" w14:textId="77777777" w:rsidR="001C5B39" w:rsidRDefault="001C5B39" w:rsidP="00D21BBF">
            <w:pPr>
              <w:pStyle w:val="Default"/>
              <w:ind w:right="4"/>
            </w:pPr>
          </w:p>
          <w:p w14:paraId="2D1E2B8D" w14:textId="77777777" w:rsidR="001C5B39" w:rsidRDefault="001C5B39" w:rsidP="00D21BBF">
            <w:pPr>
              <w:pStyle w:val="Default"/>
              <w:ind w:right="4"/>
            </w:pPr>
          </w:p>
          <w:p w14:paraId="4546D575" w14:textId="77777777" w:rsidR="001C5B39" w:rsidRDefault="001C5B39" w:rsidP="00D21BBF">
            <w:pPr>
              <w:pStyle w:val="Default"/>
              <w:ind w:right="4"/>
            </w:pPr>
          </w:p>
          <w:p w14:paraId="327F91B9" w14:textId="7AAA96B2" w:rsidR="001C5B39" w:rsidRDefault="001C5B39" w:rsidP="00D21BBF">
            <w:pPr>
              <w:pStyle w:val="Default"/>
              <w:ind w:right="4"/>
            </w:pPr>
            <w:r>
              <w:t xml:space="preserve">Note on non-compliant (a ) </w:t>
            </w:r>
            <w:r>
              <w:t>or category of obligations”</w:t>
            </w:r>
          </w:p>
          <w:p w14:paraId="7D642ED6" w14:textId="77777777" w:rsidR="001C5B39" w:rsidRDefault="001C5B39" w:rsidP="00D21BBF">
            <w:pPr>
              <w:pStyle w:val="Default"/>
              <w:ind w:right="4"/>
            </w:pPr>
          </w:p>
          <w:p w14:paraId="3FE73A38" w14:textId="74CF53FE" w:rsidR="001C5B39" w:rsidRPr="007A7B62" w:rsidRDefault="001C5B39" w:rsidP="00D21BBF">
            <w:pPr>
              <w:pStyle w:val="Default"/>
              <w:ind w:right="4"/>
              <w:rPr>
                <w:bCs/>
                <w:color w:val="FF0000"/>
              </w:rPr>
            </w:pPr>
            <w:r>
              <w:t xml:space="preserve">(b) </w:t>
            </w:r>
            <w:r>
              <w:t>Missing “where TCC does not consider that progress has been made on a CDP or a ISR”</w:t>
            </w:r>
          </w:p>
        </w:tc>
      </w:tr>
    </w:tbl>
    <w:p w14:paraId="605AEFD2" w14:textId="77777777" w:rsidR="00021D2A" w:rsidRPr="000D4F99" w:rsidRDefault="00021D2A" w:rsidP="00D21BBF">
      <w:pPr>
        <w:pStyle w:val="Default"/>
        <w:ind w:right="4"/>
        <w:rPr>
          <w:i/>
          <w:color w:val="auto"/>
        </w:rPr>
      </w:pPr>
    </w:p>
    <w:p w14:paraId="3ABC0844" w14:textId="77777777" w:rsidR="000D4F99" w:rsidRPr="00997FA1" w:rsidRDefault="000D4F99" w:rsidP="00D21BBF">
      <w:pPr>
        <w:pStyle w:val="Default"/>
        <w:ind w:right="4"/>
        <w:rPr>
          <w:b/>
          <w:color w:val="auto"/>
        </w:rPr>
      </w:pPr>
    </w:p>
    <w:sectPr w:rsidR="000D4F99" w:rsidRPr="00997F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ED76D" w14:textId="77777777" w:rsidR="0037631D" w:rsidRDefault="0037631D" w:rsidP="00997B5B">
      <w:r>
        <w:separator/>
      </w:r>
    </w:p>
  </w:endnote>
  <w:endnote w:type="continuationSeparator" w:id="0">
    <w:p w14:paraId="0A64A6C9" w14:textId="77777777" w:rsidR="0037631D" w:rsidRDefault="0037631D" w:rsidP="0099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NewRomanPS">
    <w:altName w:val="Times New Roman"/>
    <w:panose1 w:val="00000000000000000000"/>
    <w:charset w:val="00"/>
    <w:family w:val="roman"/>
    <w:notTrueType/>
    <w:pitch w:val="default"/>
  </w:font>
  <w:font w:name="Times">
    <w:altName w:val="Times New Roman"/>
    <w:panose1 w:val="02020603050405020304"/>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763AA" w14:textId="7C1987B1" w:rsidR="005848ED" w:rsidRDefault="005848ED">
    <w:pPr>
      <w:pStyle w:val="Footer"/>
      <w:jc w:val="right"/>
    </w:pPr>
    <w:r>
      <w:fldChar w:fldCharType="begin"/>
    </w:r>
    <w:r>
      <w:instrText xml:space="preserve"> PAGE   \* MERGEFORMAT </w:instrText>
    </w:r>
    <w:r>
      <w:fldChar w:fldCharType="separate"/>
    </w:r>
    <w:r>
      <w:rPr>
        <w:noProof/>
      </w:rPr>
      <w:t>30</w:t>
    </w:r>
    <w:r>
      <w:rPr>
        <w:noProof/>
      </w:rPr>
      <w:fldChar w:fldCharType="end"/>
    </w:r>
  </w:p>
  <w:p w14:paraId="0A673133" w14:textId="77777777" w:rsidR="005848ED" w:rsidRDefault="005848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C986D" w14:textId="77777777" w:rsidR="0037631D" w:rsidRDefault="0037631D" w:rsidP="00997B5B">
      <w:r>
        <w:separator/>
      </w:r>
    </w:p>
  </w:footnote>
  <w:footnote w:type="continuationSeparator" w:id="0">
    <w:p w14:paraId="4F529FBE" w14:textId="77777777" w:rsidR="0037631D" w:rsidRDefault="0037631D" w:rsidP="00997B5B">
      <w:r>
        <w:continuationSeparator/>
      </w:r>
    </w:p>
  </w:footnote>
  <w:footnote w:id="1">
    <w:p w14:paraId="36E74877" w14:textId="77777777" w:rsidR="005848ED" w:rsidRDefault="005848ED" w:rsidP="00FA795C">
      <w:pPr>
        <w:pStyle w:val="Default"/>
        <w:spacing w:after="120"/>
        <w:jc w:val="both"/>
      </w:pPr>
      <w:r>
        <w:rPr>
          <w:rStyle w:val="FootnoteReference"/>
        </w:rPr>
        <w:footnoteRef/>
      </w:r>
      <w:r>
        <w:t xml:space="preserve"> </w:t>
      </w:r>
      <w:r>
        <w:rPr>
          <w:sz w:val="20"/>
          <w:szCs w:val="20"/>
        </w:rPr>
        <w:t>In accordance with the process for identifying responses to non-compliance adopted by the Commission to complement the Scheme, as provided for in paragraph 37(iv).</w:t>
      </w:r>
    </w:p>
  </w:footnote>
  <w:footnote w:id="2">
    <w:p w14:paraId="56A98413" w14:textId="77777777" w:rsidR="005848ED" w:rsidRPr="008E7632" w:rsidRDefault="005848ED" w:rsidP="00050C4B">
      <w:pPr>
        <w:pStyle w:val="FootnoteText"/>
        <w:jc w:val="both"/>
        <w:rPr>
          <w:rFonts w:ascii="Times New Roman" w:hAnsi="Times New Roman"/>
          <w:lang w:val="en-US"/>
        </w:rPr>
      </w:pPr>
      <w:r w:rsidRPr="00624FB1">
        <w:rPr>
          <w:rStyle w:val="FootnoteReference"/>
        </w:rPr>
        <w:footnoteRef/>
      </w:r>
      <w:r w:rsidRPr="00624FB1">
        <w:t xml:space="preserve"> </w:t>
      </w:r>
      <w:r w:rsidRPr="00156B7F">
        <w:rPr>
          <w:rFonts w:ascii="Times New Roman" w:hAnsi="Times New Roman"/>
          <w:lang w:val="en-US"/>
        </w:rPr>
        <w:t>Any CCM may identify a capacity assistance need through the CMS process; however, the application of paragraph</w:t>
      </w:r>
      <w:r>
        <w:rPr>
          <w:rFonts w:ascii="Times New Roman" w:hAnsi="Times New Roman"/>
          <w:lang w:val="en-US"/>
        </w:rPr>
        <w:t>s 9 – 11</w:t>
      </w:r>
      <w:r w:rsidRPr="00156B7F">
        <w:rPr>
          <w:rFonts w:ascii="Times New Roman" w:hAnsi="Times New Roman"/>
          <w:lang w:val="en-US"/>
        </w:rPr>
        <w:t xml:space="preserve"> is limited to those CCMs identified in the paragraph.</w:t>
      </w:r>
    </w:p>
  </w:footnote>
  <w:footnote w:id="3">
    <w:p w14:paraId="5069BCCA" w14:textId="77777777" w:rsidR="005848ED" w:rsidRPr="006F6FCD" w:rsidRDefault="005848ED" w:rsidP="004E7335">
      <w:pPr>
        <w:pStyle w:val="FootnoteText"/>
        <w:rPr>
          <w:rFonts w:ascii="Times New Roman" w:hAnsi="Times New Roman"/>
          <w:lang w:val="en-US"/>
        </w:rPr>
      </w:pPr>
      <w:r w:rsidRPr="006F6FCD">
        <w:rPr>
          <w:rStyle w:val="FootnoteReference"/>
          <w:rFonts w:ascii="Times New Roman" w:hAnsi="Times New Roman"/>
        </w:rPr>
        <w:footnoteRef/>
      </w:r>
      <w:r w:rsidRPr="006F6FCD">
        <w:rPr>
          <w:rFonts w:ascii="Times New Roman" w:hAnsi="Times New Roman"/>
        </w:rPr>
        <w:t xml:space="preserve"> </w:t>
      </w:r>
      <w:r w:rsidRPr="006F6FCD">
        <w:rPr>
          <w:rFonts w:ascii="Times New Roman" w:hAnsi="Times New Roman"/>
          <w:lang w:val="en-US"/>
        </w:rPr>
        <w:t xml:space="preserve">For the purposes of the Compliance Monitoring Scheme, all reporting deadlines will be based on </w:t>
      </w:r>
      <w:r>
        <w:rPr>
          <w:rFonts w:ascii="Times New Roman" w:hAnsi="Times New Roman"/>
          <w:lang w:val="en-US"/>
        </w:rPr>
        <w:t>Universal Time Code (</w:t>
      </w:r>
      <w:r w:rsidRPr="006F6FCD">
        <w:rPr>
          <w:rFonts w:ascii="Times New Roman" w:hAnsi="Times New Roman"/>
          <w:lang w:val="en-US"/>
        </w:rPr>
        <w:t>UTC</w:t>
      </w:r>
      <w:r>
        <w:rPr>
          <w:rFonts w:ascii="Times New Roman" w:hAnsi="Times New Roman"/>
          <w:lang w:val="en-US"/>
        </w:rPr>
        <w:t>)</w:t>
      </w:r>
      <w:r w:rsidRPr="006F6FCD">
        <w:rPr>
          <w:rFonts w:ascii="Times New Roman" w:hAnsi="Times New Roman"/>
          <w:lang w:val="en-US"/>
        </w:rPr>
        <w:t xml:space="preserve"> time unless the CMM establishing the deadline specifies otherwise.</w:t>
      </w:r>
    </w:p>
  </w:footnote>
  <w:footnote w:id="4">
    <w:p w14:paraId="7575944A" w14:textId="77777777" w:rsidR="005848ED" w:rsidRPr="007F45B2" w:rsidRDefault="005848ED" w:rsidP="00021D2A">
      <w:pPr>
        <w:pStyle w:val="FootnoteText"/>
        <w:rPr>
          <w:rFonts w:ascii="Times New Roman" w:hAnsi="Times New Roman"/>
        </w:rPr>
      </w:pPr>
      <w:r>
        <w:rPr>
          <w:rStyle w:val="FootnoteReference"/>
        </w:rPr>
        <w:footnoteRef/>
      </w:r>
      <w:r>
        <w:t xml:space="preserve"> </w:t>
      </w:r>
      <w:r w:rsidRPr="007F45B2">
        <w:rPr>
          <w:rFonts w:ascii="Times New Roman" w:hAnsi="Times New Roman"/>
        </w:rPr>
        <w:t xml:space="preserve">This annex applies to compliance statuses assigned for each individual obligation.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0107E" w14:textId="03945A54" w:rsidR="005848ED" w:rsidRPr="00941EF6" w:rsidRDefault="005848ED" w:rsidP="00941EF6">
    <w:pPr>
      <w:pStyle w:val="Header"/>
    </w:pPr>
    <w:r w:rsidRPr="00941E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7A491C3"/>
    <w:multiLevelType w:val="hybridMultilevel"/>
    <w:tmpl w:val="9896E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C4D9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0BD7B1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1A3692C"/>
    <w:multiLevelType w:val="multilevel"/>
    <w:tmpl w:val="001C9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6634E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9F6A9B"/>
    <w:multiLevelType w:val="hybridMultilevel"/>
    <w:tmpl w:val="161697F8"/>
    <w:lvl w:ilvl="0" w:tplc="BB4A9394">
      <w:start w:val="13"/>
      <w:numFmt w:val="bullet"/>
      <w:lvlText w:val=""/>
      <w:lvlJc w:val="left"/>
      <w:pPr>
        <w:ind w:left="420" w:hanging="360"/>
      </w:pPr>
      <w:rPr>
        <w:rFonts w:ascii="Symbol" w:eastAsiaTheme="minorHAnsi" w:hAnsi="Symbol" w:cs="Times New Roman" w:hint="default"/>
        <w:sz w:val="24"/>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0E89493B"/>
    <w:multiLevelType w:val="hybridMultilevel"/>
    <w:tmpl w:val="3258DE4E"/>
    <w:lvl w:ilvl="0" w:tplc="D6CC0BEA">
      <w:start w:val="1"/>
      <w:numFmt w:val="lowerRoman"/>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1526B1"/>
    <w:multiLevelType w:val="hybridMultilevel"/>
    <w:tmpl w:val="35B01DCE"/>
    <w:lvl w:ilvl="0" w:tplc="BA7E23EA">
      <w:start w:val="8"/>
      <w:numFmt w:val="decimal"/>
      <w:lvlText w:val="%1."/>
      <w:lvlJc w:val="left"/>
      <w:pPr>
        <w:ind w:left="810" w:hanging="360"/>
      </w:pPr>
      <w:rPr>
        <w:rFonts w:hint="default"/>
      </w:rPr>
    </w:lvl>
    <w:lvl w:ilvl="1" w:tplc="14090019">
      <w:start w:val="1"/>
      <w:numFmt w:val="lowerLetter"/>
      <w:lvlText w:val="%2."/>
      <w:lvlJc w:val="left"/>
      <w:pPr>
        <w:ind w:left="810" w:hanging="360"/>
      </w:pPr>
    </w:lvl>
    <w:lvl w:ilvl="2" w:tplc="1409001B" w:tentative="1">
      <w:start w:val="1"/>
      <w:numFmt w:val="lowerRoman"/>
      <w:lvlText w:val="%3."/>
      <w:lvlJc w:val="right"/>
      <w:pPr>
        <w:ind w:left="1530" w:hanging="180"/>
      </w:pPr>
    </w:lvl>
    <w:lvl w:ilvl="3" w:tplc="1409000F" w:tentative="1">
      <w:start w:val="1"/>
      <w:numFmt w:val="decimal"/>
      <w:lvlText w:val="%4."/>
      <w:lvlJc w:val="left"/>
      <w:pPr>
        <w:ind w:left="2250" w:hanging="360"/>
      </w:pPr>
    </w:lvl>
    <w:lvl w:ilvl="4" w:tplc="14090019" w:tentative="1">
      <w:start w:val="1"/>
      <w:numFmt w:val="lowerLetter"/>
      <w:lvlText w:val="%5."/>
      <w:lvlJc w:val="left"/>
      <w:pPr>
        <w:ind w:left="2970" w:hanging="360"/>
      </w:pPr>
    </w:lvl>
    <w:lvl w:ilvl="5" w:tplc="1409001B" w:tentative="1">
      <w:start w:val="1"/>
      <w:numFmt w:val="lowerRoman"/>
      <w:lvlText w:val="%6."/>
      <w:lvlJc w:val="right"/>
      <w:pPr>
        <w:ind w:left="3690" w:hanging="180"/>
      </w:pPr>
    </w:lvl>
    <w:lvl w:ilvl="6" w:tplc="1409000F" w:tentative="1">
      <w:start w:val="1"/>
      <w:numFmt w:val="decimal"/>
      <w:lvlText w:val="%7."/>
      <w:lvlJc w:val="left"/>
      <w:pPr>
        <w:ind w:left="4410" w:hanging="360"/>
      </w:pPr>
    </w:lvl>
    <w:lvl w:ilvl="7" w:tplc="14090019" w:tentative="1">
      <w:start w:val="1"/>
      <w:numFmt w:val="lowerLetter"/>
      <w:lvlText w:val="%8."/>
      <w:lvlJc w:val="left"/>
      <w:pPr>
        <w:ind w:left="5130" w:hanging="360"/>
      </w:pPr>
    </w:lvl>
    <w:lvl w:ilvl="8" w:tplc="1409001B" w:tentative="1">
      <w:start w:val="1"/>
      <w:numFmt w:val="lowerRoman"/>
      <w:lvlText w:val="%9."/>
      <w:lvlJc w:val="right"/>
      <w:pPr>
        <w:ind w:left="5850" w:hanging="180"/>
      </w:pPr>
    </w:lvl>
  </w:abstractNum>
  <w:abstractNum w:abstractNumId="8" w15:restartNumberingAfterBreak="0">
    <w:nsid w:val="1450704B"/>
    <w:multiLevelType w:val="hybridMultilevel"/>
    <w:tmpl w:val="2EEC653C"/>
    <w:lvl w:ilvl="0" w:tplc="04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D8010E"/>
    <w:multiLevelType w:val="hybridMultilevel"/>
    <w:tmpl w:val="24CE7D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A253928"/>
    <w:multiLevelType w:val="hybridMultilevel"/>
    <w:tmpl w:val="D5D4A440"/>
    <w:lvl w:ilvl="0" w:tplc="E6588588">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E583D55"/>
    <w:multiLevelType w:val="hybridMultilevel"/>
    <w:tmpl w:val="F3628356"/>
    <w:lvl w:ilvl="0" w:tplc="E4B487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1008F"/>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C0B704C"/>
    <w:multiLevelType w:val="hybridMultilevel"/>
    <w:tmpl w:val="C882D2A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E733E78"/>
    <w:multiLevelType w:val="hybridMultilevel"/>
    <w:tmpl w:val="8BDE37A2"/>
    <w:lvl w:ilvl="0" w:tplc="4A2CD5DE">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31C80CB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23267AB"/>
    <w:multiLevelType w:val="hybridMultilevel"/>
    <w:tmpl w:val="2752C74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7A2D59"/>
    <w:multiLevelType w:val="hybridMultilevel"/>
    <w:tmpl w:val="B7EC73D8"/>
    <w:lvl w:ilvl="0" w:tplc="A5203186">
      <w:start w:val="1"/>
      <w:numFmt w:val="lowerRoman"/>
      <w:lvlText w:val="(%1)"/>
      <w:lvlJc w:val="left"/>
      <w:pPr>
        <w:ind w:left="720" w:hanging="360"/>
      </w:pPr>
      <w:rPr>
        <w:rFonts w:ascii="Times New Roman" w:eastAsia="Calibri" w:hAnsi="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7DE0960"/>
    <w:multiLevelType w:val="hybridMultilevel"/>
    <w:tmpl w:val="5DB4571C"/>
    <w:lvl w:ilvl="0" w:tplc="8DAC6D30">
      <w:start w:val="1"/>
      <w:numFmt w:val="lowerRoman"/>
      <w:lvlText w:val="(%1)"/>
      <w:lvlJc w:val="left"/>
      <w:pPr>
        <w:ind w:left="1442" w:hanging="720"/>
      </w:pPr>
      <w:rPr>
        <w:rFonts w:hint="default"/>
      </w:rPr>
    </w:lvl>
    <w:lvl w:ilvl="1" w:tplc="14090019" w:tentative="1">
      <w:start w:val="1"/>
      <w:numFmt w:val="lowerLetter"/>
      <w:lvlText w:val="%2."/>
      <w:lvlJc w:val="left"/>
      <w:pPr>
        <w:ind w:left="1802" w:hanging="360"/>
      </w:pPr>
    </w:lvl>
    <w:lvl w:ilvl="2" w:tplc="1409001B" w:tentative="1">
      <w:start w:val="1"/>
      <w:numFmt w:val="lowerRoman"/>
      <w:lvlText w:val="%3."/>
      <w:lvlJc w:val="right"/>
      <w:pPr>
        <w:ind w:left="2522" w:hanging="180"/>
      </w:pPr>
    </w:lvl>
    <w:lvl w:ilvl="3" w:tplc="1409000F" w:tentative="1">
      <w:start w:val="1"/>
      <w:numFmt w:val="decimal"/>
      <w:lvlText w:val="%4."/>
      <w:lvlJc w:val="left"/>
      <w:pPr>
        <w:ind w:left="3242" w:hanging="360"/>
      </w:pPr>
    </w:lvl>
    <w:lvl w:ilvl="4" w:tplc="14090019" w:tentative="1">
      <w:start w:val="1"/>
      <w:numFmt w:val="lowerLetter"/>
      <w:lvlText w:val="%5."/>
      <w:lvlJc w:val="left"/>
      <w:pPr>
        <w:ind w:left="3962" w:hanging="360"/>
      </w:pPr>
    </w:lvl>
    <w:lvl w:ilvl="5" w:tplc="1409001B" w:tentative="1">
      <w:start w:val="1"/>
      <w:numFmt w:val="lowerRoman"/>
      <w:lvlText w:val="%6."/>
      <w:lvlJc w:val="right"/>
      <w:pPr>
        <w:ind w:left="4682" w:hanging="180"/>
      </w:pPr>
    </w:lvl>
    <w:lvl w:ilvl="6" w:tplc="1409000F" w:tentative="1">
      <w:start w:val="1"/>
      <w:numFmt w:val="decimal"/>
      <w:lvlText w:val="%7."/>
      <w:lvlJc w:val="left"/>
      <w:pPr>
        <w:ind w:left="5402" w:hanging="360"/>
      </w:pPr>
    </w:lvl>
    <w:lvl w:ilvl="7" w:tplc="14090019" w:tentative="1">
      <w:start w:val="1"/>
      <w:numFmt w:val="lowerLetter"/>
      <w:lvlText w:val="%8."/>
      <w:lvlJc w:val="left"/>
      <w:pPr>
        <w:ind w:left="6122" w:hanging="360"/>
      </w:pPr>
    </w:lvl>
    <w:lvl w:ilvl="8" w:tplc="1409001B" w:tentative="1">
      <w:start w:val="1"/>
      <w:numFmt w:val="lowerRoman"/>
      <w:lvlText w:val="%9."/>
      <w:lvlJc w:val="right"/>
      <w:pPr>
        <w:ind w:left="6842" w:hanging="180"/>
      </w:pPr>
    </w:lvl>
  </w:abstractNum>
  <w:abstractNum w:abstractNumId="19" w15:restartNumberingAfterBreak="0">
    <w:nsid w:val="39720F45"/>
    <w:multiLevelType w:val="hybridMultilevel"/>
    <w:tmpl w:val="0762BE64"/>
    <w:lvl w:ilvl="0" w:tplc="9342BC50">
      <w:start w:val="1"/>
      <w:numFmt w:val="decimal"/>
      <w:lvlText w:val="%1."/>
      <w:lvlJc w:val="left"/>
      <w:pPr>
        <w:ind w:left="720"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193EB6"/>
    <w:multiLevelType w:val="hybridMultilevel"/>
    <w:tmpl w:val="99E08F24"/>
    <w:lvl w:ilvl="0" w:tplc="C4B2722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09E2F6B"/>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5F628AF"/>
    <w:multiLevelType w:val="hybridMultilevel"/>
    <w:tmpl w:val="131A4600"/>
    <w:lvl w:ilvl="0" w:tplc="59BC1DB4">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6E4850"/>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E682AE5"/>
    <w:multiLevelType w:val="hybridMultilevel"/>
    <w:tmpl w:val="B7EC73D8"/>
    <w:lvl w:ilvl="0" w:tplc="A5203186">
      <w:start w:val="1"/>
      <w:numFmt w:val="lowerRoman"/>
      <w:lvlText w:val="(%1)"/>
      <w:lvlJc w:val="left"/>
      <w:pPr>
        <w:ind w:left="1080" w:hanging="360"/>
      </w:pPr>
      <w:rPr>
        <w:rFonts w:ascii="Times New Roman" w:eastAsia="Calibri" w:hAnsi="Times New Roman" w:cs="Times New Roman"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5" w15:restartNumberingAfterBreak="0">
    <w:nsid w:val="4EE5669A"/>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6776628"/>
    <w:multiLevelType w:val="hybridMultilevel"/>
    <w:tmpl w:val="D2DA6F74"/>
    <w:lvl w:ilvl="0" w:tplc="A9B4C86E">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5B12EC52"/>
    <w:multiLevelType w:val="hybridMultilevel"/>
    <w:tmpl w:val="E52A29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D097C66"/>
    <w:multiLevelType w:val="hybridMultilevel"/>
    <w:tmpl w:val="C3A62D58"/>
    <w:lvl w:ilvl="0" w:tplc="C3507FE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4B5AF1"/>
    <w:multiLevelType w:val="hybridMultilevel"/>
    <w:tmpl w:val="1578E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8C43E6"/>
    <w:multiLevelType w:val="hybridMultilevel"/>
    <w:tmpl w:val="4042AA4C"/>
    <w:lvl w:ilvl="0" w:tplc="FC1C444A">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D2505BA"/>
    <w:multiLevelType w:val="hybridMultilevel"/>
    <w:tmpl w:val="A0B60AA2"/>
    <w:lvl w:ilvl="0" w:tplc="1070F040">
      <w:start w:val="1"/>
      <w:numFmt w:val="lowerRoman"/>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32" w15:restartNumberingAfterBreak="0">
    <w:nsid w:val="6FAD19B6"/>
    <w:multiLevelType w:val="hybridMultilevel"/>
    <w:tmpl w:val="5F362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595C86"/>
    <w:multiLevelType w:val="hybridMultilevel"/>
    <w:tmpl w:val="AA46C642"/>
    <w:lvl w:ilvl="0" w:tplc="235E195E">
      <w:start w:val="1"/>
      <w:numFmt w:val="lowerRoman"/>
      <w:lvlText w:val="(%1)"/>
      <w:lvlJc w:val="left"/>
      <w:pPr>
        <w:ind w:left="1800" w:hanging="72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747D3336"/>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7705AD3"/>
    <w:multiLevelType w:val="hybridMultilevel"/>
    <w:tmpl w:val="633EDD62"/>
    <w:lvl w:ilvl="0" w:tplc="A05C5622">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1"/>
  </w:num>
  <w:num w:numId="2">
    <w:abstractNumId w:val="30"/>
  </w:num>
  <w:num w:numId="3">
    <w:abstractNumId w:val="1"/>
  </w:num>
  <w:num w:numId="4">
    <w:abstractNumId w:val="31"/>
  </w:num>
  <w:num w:numId="5">
    <w:abstractNumId w:val="2"/>
  </w:num>
  <w:num w:numId="6">
    <w:abstractNumId w:val="25"/>
  </w:num>
  <w:num w:numId="7">
    <w:abstractNumId w:val="23"/>
  </w:num>
  <w:num w:numId="8">
    <w:abstractNumId w:val="34"/>
  </w:num>
  <w:num w:numId="9">
    <w:abstractNumId w:val="4"/>
  </w:num>
  <w:num w:numId="10">
    <w:abstractNumId w:val="12"/>
  </w:num>
  <w:num w:numId="11">
    <w:abstractNumId w:val="15"/>
  </w:num>
  <w:num w:numId="12">
    <w:abstractNumId w:val="19"/>
  </w:num>
  <w:num w:numId="13">
    <w:abstractNumId w:val="11"/>
  </w:num>
  <w:num w:numId="14">
    <w:abstractNumId w:val="6"/>
  </w:num>
  <w:num w:numId="15">
    <w:abstractNumId w:val="32"/>
  </w:num>
  <w:num w:numId="16">
    <w:abstractNumId w:val="20"/>
  </w:num>
  <w:num w:numId="17">
    <w:abstractNumId w:val="13"/>
  </w:num>
  <w:num w:numId="18">
    <w:abstractNumId w:val="16"/>
  </w:num>
  <w:num w:numId="19">
    <w:abstractNumId w:val="28"/>
  </w:num>
  <w:num w:numId="20">
    <w:abstractNumId w:val="3"/>
  </w:num>
  <w:num w:numId="21">
    <w:abstractNumId w:val="8"/>
  </w:num>
  <w:num w:numId="22">
    <w:abstractNumId w:val="33"/>
  </w:num>
  <w:num w:numId="23">
    <w:abstractNumId w:val="27"/>
  </w:num>
  <w:num w:numId="24">
    <w:abstractNumId w:val="0"/>
  </w:num>
  <w:num w:numId="25">
    <w:abstractNumId w:val="22"/>
  </w:num>
  <w:num w:numId="26">
    <w:abstractNumId w:val="29"/>
  </w:num>
  <w:num w:numId="27">
    <w:abstractNumId w:val="17"/>
  </w:num>
  <w:num w:numId="28">
    <w:abstractNumId w:val="14"/>
  </w:num>
  <w:num w:numId="29">
    <w:abstractNumId w:val="10"/>
  </w:num>
  <w:num w:numId="30">
    <w:abstractNumId w:val="35"/>
  </w:num>
  <w:num w:numId="31">
    <w:abstractNumId w:val="26"/>
  </w:num>
  <w:num w:numId="32">
    <w:abstractNumId w:val="7"/>
  </w:num>
  <w:num w:numId="33">
    <w:abstractNumId w:val="18"/>
  </w:num>
  <w:num w:numId="34">
    <w:abstractNumId w:val="24"/>
  </w:num>
  <w:num w:numId="35">
    <w:abstractNumId w:val="9"/>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oNotDisplayPageBoundari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398"/>
    <w:rsid w:val="000016A4"/>
    <w:rsid w:val="0000211D"/>
    <w:rsid w:val="0000483D"/>
    <w:rsid w:val="000060CA"/>
    <w:rsid w:val="0001189D"/>
    <w:rsid w:val="000120A3"/>
    <w:rsid w:val="00012D20"/>
    <w:rsid w:val="00021D2A"/>
    <w:rsid w:val="00024C18"/>
    <w:rsid w:val="00040611"/>
    <w:rsid w:val="000439E1"/>
    <w:rsid w:val="00046307"/>
    <w:rsid w:val="00050C4B"/>
    <w:rsid w:val="0005151C"/>
    <w:rsid w:val="000572D9"/>
    <w:rsid w:val="000653F1"/>
    <w:rsid w:val="000675F1"/>
    <w:rsid w:val="00070EAD"/>
    <w:rsid w:val="00071F2D"/>
    <w:rsid w:val="00087BF7"/>
    <w:rsid w:val="00094FC7"/>
    <w:rsid w:val="00097806"/>
    <w:rsid w:val="000A58AD"/>
    <w:rsid w:val="000A7BA3"/>
    <w:rsid w:val="000A7EBA"/>
    <w:rsid w:val="000B5CB3"/>
    <w:rsid w:val="000C77A2"/>
    <w:rsid w:val="000D4F99"/>
    <w:rsid w:val="000E116E"/>
    <w:rsid w:val="000E3D7B"/>
    <w:rsid w:val="000E4EBE"/>
    <w:rsid w:val="000E50A0"/>
    <w:rsid w:val="000E553D"/>
    <w:rsid w:val="000F1DB1"/>
    <w:rsid w:val="000F6F0A"/>
    <w:rsid w:val="0010585A"/>
    <w:rsid w:val="00117132"/>
    <w:rsid w:val="00120DB7"/>
    <w:rsid w:val="0013259C"/>
    <w:rsid w:val="00133CBA"/>
    <w:rsid w:val="00136A56"/>
    <w:rsid w:val="0015083F"/>
    <w:rsid w:val="00150948"/>
    <w:rsid w:val="00150E33"/>
    <w:rsid w:val="001557E5"/>
    <w:rsid w:val="00162DE6"/>
    <w:rsid w:val="0017036F"/>
    <w:rsid w:val="001770F1"/>
    <w:rsid w:val="00177C6C"/>
    <w:rsid w:val="00181E7B"/>
    <w:rsid w:val="00183C8B"/>
    <w:rsid w:val="00190BD5"/>
    <w:rsid w:val="00191C87"/>
    <w:rsid w:val="0019682A"/>
    <w:rsid w:val="001A01DC"/>
    <w:rsid w:val="001A13AC"/>
    <w:rsid w:val="001A2CB6"/>
    <w:rsid w:val="001A43D5"/>
    <w:rsid w:val="001B2D68"/>
    <w:rsid w:val="001B3FB4"/>
    <w:rsid w:val="001B4339"/>
    <w:rsid w:val="001B4461"/>
    <w:rsid w:val="001B73E1"/>
    <w:rsid w:val="001B7D99"/>
    <w:rsid w:val="001C5B39"/>
    <w:rsid w:val="001C768B"/>
    <w:rsid w:val="001D5F31"/>
    <w:rsid w:val="001E45B0"/>
    <w:rsid w:val="001E5519"/>
    <w:rsid w:val="002025C1"/>
    <w:rsid w:val="00210C6B"/>
    <w:rsid w:val="00213659"/>
    <w:rsid w:val="0022474E"/>
    <w:rsid w:val="002301D1"/>
    <w:rsid w:val="00232E8C"/>
    <w:rsid w:val="002525B4"/>
    <w:rsid w:val="00252937"/>
    <w:rsid w:val="00252EF0"/>
    <w:rsid w:val="00253C2D"/>
    <w:rsid w:val="00257606"/>
    <w:rsid w:val="00260552"/>
    <w:rsid w:val="0026058B"/>
    <w:rsid w:val="00260900"/>
    <w:rsid w:val="00272D81"/>
    <w:rsid w:val="00274493"/>
    <w:rsid w:val="00276708"/>
    <w:rsid w:val="00277D62"/>
    <w:rsid w:val="00283078"/>
    <w:rsid w:val="002948FC"/>
    <w:rsid w:val="00294FBD"/>
    <w:rsid w:val="002970BD"/>
    <w:rsid w:val="002975A3"/>
    <w:rsid w:val="00297631"/>
    <w:rsid w:val="002A45D0"/>
    <w:rsid w:val="002A4CC8"/>
    <w:rsid w:val="002A7EE8"/>
    <w:rsid w:val="002B0278"/>
    <w:rsid w:val="002B37A3"/>
    <w:rsid w:val="002B6165"/>
    <w:rsid w:val="002C0DAF"/>
    <w:rsid w:val="002C3A18"/>
    <w:rsid w:val="002D28B2"/>
    <w:rsid w:val="002D728A"/>
    <w:rsid w:val="002E28DA"/>
    <w:rsid w:val="002E52B0"/>
    <w:rsid w:val="002F272F"/>
    <w:rsid w:val="002F69EB"/>
    <w:rsid w:val="00303179"/>
    <w:rsid w:val="003049B2"/>
    <w:rsid w:val="003049CD"/>
    <w:rsid w:val="00305CED"/>
    <w:rsid w:val="00312082"/>
    <w:rsid w:val="003165F7"/>
    <w:rsid w:val="0032342C"/>
    <w:rsid w:val="00326E21"/>
    <w:rsid w:val="0034434F"/>
    <w:rsid w:val="0037631D"/>
    <w:rsid w:val="00377534"/>
    <w:rsid w:val="00382819"/>
    <w:rsid w:val="00391D3C"/>
    <w:rsid w:val="00393923"/>
    <w:rsid w:val="00396D19"/>
    <w:rsid w:val="003A10AC"/>
    <w:rsid w:val="003A34C4"/>
    <w:rsid w:val="003A692F"/>
    <w:rsid w:val="003A7B17"/>
    <w:rsid w:val="003B1F39"/>
    <w:rsid w:val="003B37EE"/>
    <w:rsid w:val="003B3DDD"/>
    <w:rsid w:val="003B5D16"/>
    <w:rsid w:val="003B609D"/>
    <w:rsid w:val="003B6C08"/>
    <w:rsid w:val="003C1261"/>
    <w:rsid w:val="003C1EF4"/>
    <w:rsid w:val="003C29AE"/>
    <w:rsid w:val="003C362C"/>
    <w:rsid w:val="003D22ED"/>
    <w:rsid w:val="003D4233"/>
    <w:rsid w:val="003D7AA8"/>
    <w:rsid w:val="003E2349"/>
    <w:rsid w:val="003E7032"/>
    <w:rsid w:val="003E7931"/>
    <w:rsid w:val="003F4200"/>
    <w:rsid w:val="0040092C"/>
    <w:rsid w:val="004015D0"/>
    <w:rsid w:val="004023E6"/>
    <w:rsid w:val="00404DD2"/>
    <w:rsid w:val="00404FFC"/>
    <w:rsid w:val="00411F89"/>
    <w:rsid w:val="004166D4"/>
    <w:rsid w:val="00420BD1"/>
    <w:rsid w:val="00424C65"/>
    <w:rsid w:val="004368C5"/>
    <w:rsid w:val="004503F7"/>
    <w:rsid w:val="00450985"/>
    <w:rsid w:val="004513D3"/>
    <w:rsid w:val="004567D8"/>
    <w:rsid w:val="004608EF"/>
    <w:rsid w:val="00475E02"/>
    <w:rsid w:val="004802C8"/>
    <w:rsid w:val="00481A7E"/>
    <w:rsid w:val="00483773"/>
    <w:rsid w:val="00484E05"/>
    <w:rsid w:val="00491EBB"/>
    <w:rsid w:val="00495F5C"/>
    <w:rsid w:val="004A3B09"/>
    <w:rsid w:val="004A4735"/>
    <w:rsid w:val="004A4C26"/>
    <w:rsid w:val="004A7E36"/>
    <w:rsid w:val="004C0CF0"/>
    <w:rsid w:val="004C5119"/>
    <w:rsid w:val="004C634F"/>
    <w:rsid w:val="004D79BC"/>
    <w:rsid w:val="004E1FD2"/>
    <w:rsid w:val="004E539A"/>
    <w:rsid w:val="004E7335"/>
    <w:rsid w:val="004F0008"/>
    <w:rsid w:val="004F2EBF"/>
    <w:rsid w:val="004F43F7"/>
    <w:rsid w:val="004F5E8D"/>
    <w:rsid w:val="004F5EB2"/>
    <w:rsid w:val="00503E07"/>
    <w:rsid w:val="00507318"/>
    <w:rsid w:val="00507EA6"/>
    <w:rsid w:val="0051253A"/>
    <w:rsid w:val="005227EC"/>
    <w:rsid w:val="005340F2"/>
    <w:rsid w:val="00542C9B"/>
    <w:rsid w:val="00547CEC"/>
    <w:rsid w:val="0056032F"/>
    <w:rsid w:val="00572461"/>
    <w:rsid w:val="00581D19"/>
    <w:rsid w:val="00583584"/>
    <w:rsid w:val="00583808"/>
    <w:rsid w:val="00584145"/>
    <w:rsid w:val="005848ED"/>
    <w:rsid w:val="005857CB"/>
    <w:rsid w:val="005874EF"/>
    <w:rsid w:val="005924EF"/>
    <w:rsid w:val="00592CF9"/>
    <w:rsid w:val="005B5123"/>
    <w:rsid w:val="005C2F84"/>
    <w:rsid w:val="005C4AE6"/>
    <w:rsid w:val="005E36CC"/>
    <w:rsid w:val="005E5DA7"/>
    <w:rsid w:val="005E6A73"/>
    <w:rsid w:val="005E7526"/>
    <w:rsid w:val="005F4B8B"/>
    <w:rsid w:val="00602AA4"/>
    <w:rsid w:val="00607EF4"/>
    <w:rsid w:val="006112A4"/>
    <w:rsid w:val="006132A2"/>
    <w:rsid w:val="006303EC"/>
    <w:rsid w:val="00631E40"/>
    <w:rsid w:val="006420AD"/>
    <w:rsid w:val="00647526"/>
    <w:rsid w:val="006637DB"/>
    <w:rsid w:val="00674DC9"/>
    <w:rsid w:val="0068338D"/>
    <w:rsid w:val="006857AE"/>
    <w:rsid w:val="006A011D"/>
    <w:rsid w:val="006A61C6"/>
    <w:rsid w:val="006B2F14"/>
    <w:rsid w:val="006B56F8"/>
    <w:rsid w:val="006C31AD"/>
    <w:rsid w:val="006C76CE"/>
    <w:rsid w:val="006F3266"/>
    <w:rsid w:val="006F7BA7"/>
    <w:rsid w:val="00701B48"/>
    <w:rsid w:val="00702D09"/>
    <w:rsid w:val="00702FD1"/>
    <w:rsid w:val="00704274"/>
    <w:rsid w:val="00711343"/>
    <w:rsid w:val="00711A2F"/>
    <w:rsid w:val="0073168C"/>
    <w:rsid w:val="00737E31"/>
    <w:rsid w:val="00743898"/>
    <w:rsid w:val="007501C6"/>
    <w:rsid w:val="0075420B"/>
    <w:rsid w:val="00762D83"/>
    <w:rsid w:val="00767782"/>
    <w:rsid w:val="00774E97"/>
    <w:rsid w:val="007752E8"/>
    <w:rsid w:val="00780E0A"/>
    <w:rsid w:val="007966F3"/>
    <w:rsid w:val="00796E4A"/>
    <w:rsid w:val="007A2139"/>
    <w:rsid w:val="007A4787"/>
    <w:rsid w:val="007A7B62"/>
    <w:rsid w:val="007B14E5"/>
    <w:rsid w:val="007C6B31"/>
    <w:rsid w:val="007E04E3"/>
    <w:rsid w:val="007E3B45"/>
    <w:rsid w:val="007F200E"/>
    <w:rsid w:val="007F486E"/>
    <w:rsid w:val="00806483"/>
    <w:rsid w:val="00806733"/>
    <w:rsid w:val="008136DC"/>
    <w:rsid w:val="00817B89"/>
    <w:rsid w:val="00820157"/>
    <w:rsid w:val="00830A71"/>
    <w:rsid w:val="00832878"/>
    <w:rsid w:val="00836C70"/>
    <w:rsid w:val="00841F57"/>
    <w:rsid w:val="00864A20"/>
    <w:rsid w:val="00880F10"/>
    <w:rsid w:val="00883F67"/>
    <w:rsid w:val="00884B1B"/>
    <w:rsid w:val="008879FE"/>
    <w:rsid w:val="0089153C"/>
    <w:rsid w:val="00895C51"/>
    <w:rsid w:val="00897F45"/>
    <w:rsid w:val="008A2BBD"/>
    <w:rsid w:val="008A2CEB"/>
    <w:rsid w:val="008B503C"/>
    <w:rsid w:val="008B7E10"/>
    <w:rsid w:val="008C3595"/>
    <w:rsid w:val="008C486F"/>
    <w:rsid w:val="008C501B"/>
    <w:rsid w:val="008D0464"/>
    <w:rsid w:val="008E43B8"/>
    <w:rsid w:val="008E4F08"/>
    <w:rsid w:val="008E5A4C"/>
    <w:rsid w:val="008E606F"/>
    <w:rsid w:val="008E7BB2"/>
    <w:rsid w:val="008F290E"/>
    <w:rsid w:val="008F4CA3"/>
    <w:rsid w:val="009029B2"/>
    <w:rsid w:val="00903D22"/>
    <w:rsid w:val="0090789D"/>
    <w:rsid w:val="00911E2C"/>
    <w:rsid w:val="00913796"/>
    <w:rsid w:val="00921880"/>
    <w:rsid w:val="00941EF6"/>
    <w:rsid w:val="0094568D"/>
    <w:rsid w:val="00956163"/>
    <w:rsid w:val="00960FE2"/>
    <w:rsid w:val="00961F70"/>
    <w:rsid w:val="00964110"/>
    <w:rsid w:val="00985ACF"/>
    <w:rsid w:val="0099007B"/>
    <w:rsid w:val="00997B5B"/>
    <w:rsid w:val="009A0209"/>
    <w:rsid w:val="009A3403"/>
    <w:rsid w:val="009A3D35"/>
    <w:rsid w:val="009B62B1"/>
    <w:rsid w:val="009C43B1"/>
    <w:rsid w:val="009D4A38"/>
    <w:rsid w:val="009D7F7A"/>
    <w:rsid w:val="00A00F2F"/>
    <w:rsid w:val="00A03EDD"/>
    <w:rsid w:val="00A07C8C"/>
    <w:rsid w:val="00A266F3"/>
    <w:rsid w:val="00A277A0"/>
    <w:rsid w:val="00A36808"/>
    <w:rsid w:val="00A51D21"/>
    <w:rsid w:val="00A53218"/>
    <w:rsid w:val="00A55FC1"/>
    <w:rsid w:val="00A603C4"/>
    <w:rsid w:val="00A63D0F"/>
    <w:rsid w:val="00A63E78"/>
    <w:rsid w:val="00A678B8"/>
    <w:rsid w:val="00A734F4"/>
    <w:rsid w:val="00A737B4"/>
    <w:rsid w:val="00A749F0"/>
    <w:rsid w:val="00A77302"/>
    <w:rsid w:val="00A77A1E"/>
    <w:rsid w:val="00A80E7C"/>
    <w:rsid w:val="00A8123D"/>
    <w:rsid w:val="00A86BE7"/>
    <w:rsid w:val="00A9096A"/>
    <w:rsid w:val="00A92842"/>
    <w:rsid w:val="00A94A87"/>
    <w:rsid w:val="00AA26AC"/>
    <w:rsid w:val="00AB59AC"/>
    <w:rsid w:val="00AB5B07"/>
    <w:rsid w:val="00AB752A"/>
    <w:rsid w:val="00AE4CA5"/>
    <w:rsid w:val="00AE7617"/>
    <w:rsid w:val="00AF07EA"/>
    <w:rsid w:val="00AF2D0E"/>
    <w:rsid w:val="00AF3CBF"/>
    <w:rsid w:val="00AF7C26"/>
    <w:rsid w:val="00B013BB"/>
    <w:rsid w:val="00B01B4D"/>
    <w:rsid w:val="00B04C01"/>
    <w:rsid w:val="00B06124"/>
    <w:rsid w:val="00B07068"/>
    <w:rsid w:val="00B16B78"/>
    <w:rsid w:val="00B22C40"/>
    <w:rsid w:val="00B26DB7"/>
    <w:rsid w:val="00B31640"/>
    <w:rsid w:val="00B61289"/>
    <w:rsid w:val="00B61492"/>
    <w:rsid w:val="00B616B2"/>
    <w:rsid w:val="00B766E5"/>
    <w:rsid w:val="00B82C3E"/>
    <w:rsid w:val="00B84DAF"/>
    <w:rsid w:val="00B90B3E"/>
    <w:rsid w:val="00BA58D9"/>
    <w:rsid w:val="00BA66EE"/>
    <w:rsid w:val="00BA6E22"/>
    <w:rsid w:val="00BB7363"/>
    <w:rsid w:val="00BC4725"/>
    <w:rsid w:val="00BC7398"/>
    <w:rsid w:val="00BD0C61"/>
    <w:rsid w:val="00BD1C10"/>
    <w:rsid w:val="00BD25B6"/>
    <w:rsid w:val="00BD4DE1"/>
    <w:rsid w:val="00BD6B9C"/>
    <w:rsid w:val="00BE15D6"/>
    <w:rsid w:val="00BE1BAE"/>
    <w:rsid w:val="00BE7304"/>
    <w:rsid w:val="00BF3903"/>
    <w:rsid w:val="00C05506"/>
    <w:rsid w:val="00C10B8C"/>
    <w:rsid w:val="00C11A0A"/>
    <w:rsid w:val="00C1397B"/>
    <w:rsid w:val="00C16312"/>
    <w:rsid w:val="00C166BC"/>
    <w:rsid w:val="00C20557"/>
    <w:rsid w:val="00C43F24"/>
    <w:rsid w:val="00C516C4"/>
    <w:rsid w:val="00C51920"/>
    <w:rsid w:val="00C675FD"/>
    <w:rsid w:val="00C736FD"/>
    <w:rsid w:val="00C82568"/>
    <w:rsid w:val="00C83716"/>
    <w:rsid w:val="00C83B92"/>
    <w:rsid w:val="00C8572D"/>
    <w:rsid w:val="00C87A6B"/>
    <w:rsid w:val="00C940C6"/>
    <w:rsid w:val="00C94F2B"/>
    <w:rsid w:val="00CA25FA"/>
    <w:rsid w:val="00CA63E2"/>
    <w:rsid w:val="00CA722B"/>
    <w:rsid w:val="00CA7AE0"/>
    <w:rsid w:val="00CB1B49"/>
    <w:rsid w:val="00CB7BD4"/>
    <w:rsid w:val="00CE0582"/>
    <w:rsid w:val="00CE3F8B"/>
    <w:rsid w:val="00CE46FF"/>
    <w:rsid w:val="00CE4758"/>
    <w:rsid w:val="00CE5F16"/>
    <w:rsid w:val="00D02D5D"/>
    <w:rsid w:val="00D10316"/>
    <w:rsid w:val="00D141E5"/>
    <w:rsid w:val="00D16903"/>
    <w:rsid w:val="00D21BBF"/>
    <w:rsid w:val="00D22175"/>
    <w:rsid w:val="00D35CD4"/>
    <w:rsid w:val="00D36F96"/>
    <w:rsid w:val="00D41F79"/>
    <w:rsid w:val="00D46E25"/>
    <w:rsid w:val="00D50ECB"/>
    <w:rsid w:val="00D53414"/>
    <w:rsid w:val="00D56A84"/>
    <w:rsid w:val="00D56F8C"/>
    <w:rsid w:val="00D6180D"/>
    <w:rsid w:val="00D640AD"/>
    <w:rsid w:val="00D66EC8"/>
    <w:rsid w:val="00D70C3F"/>
    <w:rsid w:val="00D73303"/>
    <w:rsid w:val="00D73B88"/>
    <w:rsid w:val="00D75208"/>
    <w:rsid w:val="00D76F8D"/>
    <w:rsid w:val="00D81A85"/>
    <w:rsid w:val="00D82011"/>
    <w:rsid w:val="00D90453"/>
    <w:rsid w:val="00DA0707"/>
    <w:rsid w:val="00DA1DF3"/>
    <w:rsid w:val="00DB642F"/>
    <w:rsid w:val="00DC02A3"/>
    <w:rsid w:val="00DC2F94"/>
    <w:rsid w:val="00DC6B5E"/>
    <w:rsid w:val="00DC7E30"/>
    <w:rsid w:val="00DD0029"/>
    <w:rsid w:val="00DD2821"/>
    <w:rsid w:val="00DD4B7D"/>
    <w:rsid w:val="00DD5FAA"/>
    <w:rsid w:val="00DD63B5"/>
    <w:rsid w:val="00DE5938"/>
    <w:rsid w:val="00DF5706"/>
    <w:rsid w:val="00E00556"/>
    <w:rsid w:val="00E005B8"/>
    <w:rsid w:val="00E12382"/>
    <w:rsid w:val="00E160B0"/>
    <w:rsid w:val="00E165DD"/>
    <w:rsid w:val="00E45B24"/>
    <w:rsid w:val="00E572C7"/>
    <w:rsid w:val="00E61C45"/>
    <w:rsid w:val="00E76848"/>
    <w:rsid w:val="00E7696F"/>
    <w:rsid w:val="00E86166"/>
    <w:rsid w:val="00E86A5A"/>
    <w:rsid w:val="00E92F5A"/>
    <w:rsid w:val="00EA4D89"/>
    <w:rsid w:val="00EB49CE"/>
    <w:rsid w:val="00EB7875"/>
    <w:rsid w:val="00EB78FA"/>
    <w:rsid w:val="00EC554E"/>
    <w:rsid w:val="00ED4E3C"/>
    <w:rsid w:val="00ED5454"/>
    <w:rsid w:val="00EE4C52"/>
    <w:rsid w:val="00EE5F3D"/>
    <w:rsid w:val="00EF3B9A"/>
    <w:rsid w:val="00F01EB8"/>
    <w:rsid w:val="00F022C5"/>
    <w:rsid w:val="00F0444C"/>
    <w:rsid w:val="00F10E0B"/>
    <w:rsid w:val="00F1514D"/>
    <w:rsid w:val="00F15E1C"/>
    <w:rsid w:val="00F1693E"/>
    <w:rsid w:val="00F174D8"/>
    <w:rsid w:val="00F24D94"/>
    <w:rsid w:val="00F25899"/>
    <w:rsid w:val="00F33EEF"/>
    <w:rsid w:val="00F36EC0"/>
    <w:rsid w:val="00F432D7"/>
    <w:rsid w:val="00F436B8"/>
    <w:rsid w:val="00F53E5A"/>
    <w:rsid w:val="00F57C0F"/>
    <w:rsid w:val="00F66DEE"/>
    <w:rsid w:val="00F70684"/>
    <w:rsid w:val="00F7263D"/>
    <w:rsid w:val="00F76876"/>
    <w:rsid w:val="00F802E8"/>
    <w:rsid w:val="00F82010"/>
    <w:rsid w:val="00F93903"/>
    <w:rsid w:val="00F93908"/>
    <w:rsid w:val="00F94CF7"/>
    <w:rsid w:val="00F97E6C"/>
    <w:rsid w:val="00FA48B2"/>
    <w:rsid w:val="00FA4B4C"/>
    <w:rsid w:val="00FA795C"/>
    <w:rsid w:val="00FB11B1"/>
    <w:rsid w:val="00FC41FC"/>
    <w:rsid w:val="00FD1DA7"/>
    <w:rsid w:val="00FD5C73"/>
    <w:rsid w:val="00FD7A4B"/>
    <w:rsid w:val="00FF3C14"/>
    <w:rsid w:val="00FF6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1BD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0029"/>
    <w:pPr>
      <w:spacing w:after="0" w:line="240" w:lineRule="auto"/>
    </w:pPr>
    <w:rPr>
      <w:rFonts w:ascii="Times New Roman" w:eastAsia="Times New Roman" w:hAnsi="Times New Roman" w:cs="Times New Roman"/>
      <w:sz w:val="24"/>
      <w:szCs w:val="24"/>
      <w:lang w:val="en-AU" w:eastAsia="en-AU"/>
    </w:rPr>
  </w:style>
  <w:style w:type="paragraph" w:styleId="Heading2">
    <w:name w:val="heading 2"/>
    <w:basedOn w:val="Normal"/>
    <w:next w:val="Heading3"/>
    <w:link w:val="Heading2Char"/>
    <w:qFormat/>
    <w:rsid w:val="009A3403"/>
    <w:pPr>
      <w:keepNext/>
      <w:spacing w:before="120"/>
      <w:jc w:val="center"/>
      <w:outlineLvl w:val="1"/>
    </w:pPr>
    <w:rPr>
      <w:b/>
      <w:color w:val="000080"/>
      <w:sz w:val="20"/>
      <w:szCs w:val="20"/>
      <w:lang w:val="en-US" w:eastAsia="en-US"/>
    </w:rPr>
  </w:style>
  <w:style w:type="paragraph" w:styleId="Heading3">
    <w:name w:val="heading 3"/>
    <w:basedOn w:val="Normal"/>
    <w:next w:val="Normal"/>
    <w:link w:val="Heading3Char"/>
    <w:qFormat/>
    <w:rsid w:val="009A3403"/>
    <w:pPr>
      <w:keepNext/>
      <w:spacing w:before="240"/>
      <w:jc w:val="center"/>
      <w:outlineLvl w:val="2"/>
    </w:pPr>
    <w:rPr>
      <w:b/>
      <w:color w:val="00008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B5B"/>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FootnoteText">
    <w:name w:val="footnote text"/>
    <w:basedOn w:val="Normal"/>
    <w:link w:val="FootnoteTextChar"/>
    <w:uiPriority w:val="99"/>
    <w:unhideWhenUsed/>
    <w:rsid w:val="00997B5B"/>
    <w:rPr>
      <w:rFonts w:ascii="Calibri" w:eastAsia="Calibri" w:hAnsi="Calibri"/>
      <w:sz w:val="20"/>
      <w:szCs w:val="20"/>
    </w:rPr>
  </w:style>
  <w:style w:type="character" w:customStyle="1" w:styleId="FootnoteTextChar">
    <w:name w:val="Footnote Text Char"/>
    <w:basedOn w:val="DefaultParagraphFont"/>
    <w:link w:val="FootnoteText"/>
    <w:uiPriority w:val="99"/>
    <w:rsid w:val="00997B5B"/>
    <w:rPr>
      <w:rFonts w:ascii="Calibri" w:eastAsia="Calibri" w:hAnsi="Calibri" w:cs="Times New Roman"/>
      <w:sz w:val="20"/>
      <w:szCs w:val="20"/>
      <w:lang w:val="en-AU" w:eastAsia="en-AU"/>
    </w:rPr>
  </w:style>
  <w:style w:type="character" w:styleId="FootnoteReference">
    <w:name w:val="footnote reference"/>
    <w:uiPriority w:val="99"/>
    <w:unhideWhenUsed/>
    <w:rsid w:val="00997B5B"/>
    <w:rPr>
      <w:vertAlign w:val="superscript"/>
    </w:rPr>
  </w:style>
  <w:style w:type="table" w:styleId="TableGrid">
    <w:name w:val="Table Grid"/>
    <w:basedOn w:val="TableNormal"/>
    <w:uiPriority w:val="59"/>
    <w:rsid w:val="00997B5B"/>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7B5B"/>
    <w:rPr>
      <w:rFonts w:ascii="Tahoma" w:hAnsi="Tahoma"/>
      <w:sz w:val="16"/>
      <w:szCs w:val="16"/>
    </w:rPr>
  </w:style>
  <w:style w:type="character" w:customStyle="1" w:styleId="BalloonTextChar">
    <w:name w:val="Balloon Text Char"/>
    <w:basedOn w:val="DefaultParagraphFont"/>
    <w:link w:val="BalloonText"/>
    <w:uiPriority w:val="99"/>
    <w:semiHidden/>
    <w:rsid w:val="00997B5B"/>
    <w:rPr>
      <w:rFonts w:ascii="Tahoma" w:eastAsia="Times New Roman" w:hAnsi="Tahoma" w:cs="Times New Roman"/>
      <w:sz w:val="16"/>
      <w:szCs w:val="16"/>
      <w:lang w:val="en-AU" w:eastAsia="en-AU"/>
    </w:rPr>
  </w:style>
  <w:style w:type="paragraph" w:styleId="Header">
    <w:name w:val="header"/>
    <w:basedOn w:val="Normal"/>
    <w:link w:val="HeaderChar"/>
    <w:uiPriority w:val="99"/>
    <w:unhideWhenUsed/>
    <w:rsid w:val="00997B5B"/>
    <w:pPr>
      <w:tabs>
        <w:tab w:val="center" w:pos="4513"/>
        <w:tab w:val="right" w:pos="9026"/>
      </w:tabs>
    </w:pPr>
  </w:style>
  <w:style w:type="character" w:customStyle="1" w:styleId="HeaderChar">
    <w:name w:val="Header Char"/>
    <w:basedOn w:val="DefaultParagraphFont"/>
    <w:link w:val="Header"/>
    <w:uiPriority w:val="99"/>
    <w:rsid w:val="00997B5B"/>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997B5B"/>
    <w:pPr>
      <w:tabs>
        <w:tab w:val="center" w:pos="4513"/>
        <w:tab w:val="right" w:pos="9026"/>
      </w:tabs>
    </w:pPr>
  </w:style>
  <w:style w:type="character" w:customStyle="1" w:styleId="FooterChar">
    <w:name w:val="Footer Char"/>
    <w:basedOn w:val="DefaultParagraphFont"/>
    <w:link w:val="Footer"/>
    <w:uiPriority w:val="99"/>
    <w:rsid w:val="00997B5B"/>
    <w:rPr>
      <w:rFonts w:ascii="Times New Roman" w:eastAsia="Times New Roman" w:hAnsi="Times New Roman" w:cs="Times New Roman"/>
      <w:sz w:val="24"/>
      <w:szCs w:val="24"/>
      <w:lang w:val="en-AU" w:eastAsia="en-AU"/>
    </w:rPr>
  </w:style>
  <w:style w:type="character" w:styleId="CommentReference">
    <w:name w:val="annotation reference"/>
    <w:uiPriority w:val="99"/>
    <w:semiHidden/>
    <w:unhideWhenUsed/>
    <w:rsid w:val="00997B5B"/>
    <w:rPr>
      <w:sz w:val="16"/>
      <w:szCs w:val="16"/>
    </w:rPr>
  </w:style>
  <w:style w:type="paragraph" w:styleId="CommentText">
    <w:name w:val="annotation text"/>
    <w:basedOn w:val="Normal"/>
    <w:link w:val="CommentTextChar"/>
    <w:uiPriority w:val="99"/>
    <w:semiHidden/>
    <w:unhideWhenUsed/>
    <w:rsid w:val="00997B5B"/>
    <w:rPr>
      <w:sz w:val="20"/>
      <w:szCs w:val="20"/>
    </w:rPr>
  </w:style>
  <w:style w:type="character" w:customStyle="1" w:styleId="CommentTextChar">
    <w:name w:val="Comment Text Char"/>
    <w:basedOn w:val="DefaultParagraphFont"/>
    <w:link w:val="CommentText"/>
    <w:uiPriority w:val="99"/>
    <w:semiHidden/>
    <w:rsid w:val="00997B5B"/>
    <w:rPr>
      <w:rFonts w:ascii="Times New Roman" w:eastAsia="Times New Roman" w:hAnsi="Times New Roman"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997B5B"/>
    <w:rPr>
      <w:b/>
      <w:bCs/>
    </w:rPr>
  </w:style>
  <w:style w:type="character" w:customStyle="1" w:styleId="CommentSubjectChar">
    <w:name w:val="Comment Subject Char"/>
    <w:basedOn w:val="CommentTextChar"/>
    <w:link w:val="CommentSubject"/>
    <w:uiPriority w:val="99"/>
    <w:semiHidden/>
    <w:rsid w:val="00997B5B"/>
    <w:rPr>
      <w:rFonts w:ascii="Times New Roman" w:eastAsia="Times New Roman" w:hAnsi="Times New Roman" w:cs="Times New Roman"/>
      <w:b/>
      <w:bCs/>
      <w:sz w:val="20"/>
      <w:szCs w:val="20"/>
      <w:lang w:val="en-AU" w:eastAsia="en-AU"/>
    </w:rPr>
  </w:style>
  <w:style w:type="paragraph" w:customStyle="1" w:styleId="CM1">
    <w:name w:val="CM1"/>
    <w:basedOn w:val="Normal"/>
    <w:next w:val="Normal"/>
    <w:uiPriority w:val="99"/>
    <w:rsid w:val="00997B5B"/>
    <w:pPr>
      <w:widowControl w:val="0"/>
      <w:autoSpaceDE w:val="0"/>
      <w:autoSpaceDN w:val="0"/>
      <w:adjustRightInd w:val="0"/>
      <w:spacing w:line="268" w:lineRule="atLeast"/>
    </w:pPr>
    <w:rPr>
      <w:lang w:val="en-US" w:eastAsia="en-US"/>
    </w:rPr>
  </w:style>
  <w:style w:type="paragraph" w:styleId="ListParagraph">
    <w:name w:val="List Paragraph"/>
    <w:basedOn w:val="Normal"/>
    <w:link w:val="ListParagraphChar"/>
    <w:uiPriority w:val="34"/>
    <w:qFormat/>
    <w:rsid w:val="009A3403"/>
    <w:pPr>
      <w:ind w:left="720"/>
      <w:contextualSpacing/>
    </w:pPr>
    <w:rPr>
      <w:rFonts w:asciiTheme="minorHAnsi" w:eastAsiaTheme="minorEastAsia" w:hAnsiTheme="minorHAnsi" w:cstheme="minorBidi"/>
      <w:lang w:eastAsia="en-US"/>
    </w:rPr>
  </w:style>
  <w:style w:type="character" w:customStyle="1" w:styleId="Heading2Char">
    <w:name w:val="Heading 2 Char"/>
    <w:basedOn w:val="DefaultParagraphFont"/>
    <w:link w:val="Heading2"/>
    <w:rsid w:val="009A3403"/>
    <w:rPr>
      <w:rFonts w:ascii="Times New Roman" w:eastAsia="Times New Roman" w:hAnsi="Times New Roman" w:cs="Times New Roman"/>
      <w:b/>
      <w:color w:val="000080"/>
      <w:sz w:val="20"/>
      <w:szCs w:val="20"/>
    </w:rPr>
  </w:style>
  <w:style w:type="character" w:customStyle="1" w:styleId="Heading3Char">
    <w:name w:val="Heading 3 Char"/>
    <w:basedOn w:val="DefaultParagraphFont"/>
    <w:link w:val="Heading3"/>
    <w:rsid w:val="009A3403"/>
    <w:rPr>
      <w:rFonts w:ascii="Times New Roman" w:eastAsia="Times New Roman" w:hAnsi="Times New Roman" w:cs="Times New Roman"/>
      <w:b/>
      <w:color w:val="000080"/>
      <w:sz w:val="20"/>
      <w:szCs w:val="20"/>
    </w:rPr>
  </w:style>
  <w:style w:type="paragraph" w:customStyle="1" w:styleId="m2806892104044729665gmail-default">
    <w:name w:val="m_2806892104044729665gmail-default"/>
    <w:basedOn w:val="Normal"/>
    <w:rsid w:val="006A011D"/>
    <w:pPr>
      <w:spacing w:before="100" w:beforeAutospacing="1" w:after="100" w:afterAutospacing="1"/>
    </w:pPr>
    <w:rPr>
      <w:lang w:val="en-GB" w:eastAsia="en-GB"/>
    </w:rPr>
  </w:style>
  <w:style w:type="paragraph" w:customStyle="1" w:styleId="m3654308157681663783gmail-default">
    <w:name w:val="m_3654308157681663783gmail-default"/>
    <w:basedOn w:val="Normal"/>
    <w:rsid w:val="00702D09"/>
    <w:pPr>
      <w:spacing w:before="100" w:beforeAutospacing="1" w:after="100" w:afterAutospacing="1"/>
    </w:pPr>
    <w:rPr>
      <w:lang w:val="en-GB" w:eastAsia="en-GB"/>
    </w:rPr>
  </w:style>
  <w:style w:type="paragraph" w:styleId="Revision">
    <w:name w:val="Revision"/>
    <w:hidden/>
    <w:uiPriority w:val="99"/>
    <w:semiHidden/>
    <w:rsid w:val="009A3D35"/>
    <w:pPr>
      <w:spacing w:after="0" w:line="240" w:lineRule="auto"/>
    </w:pPr>
    <w:rPr>
      <w:rFonts w:ascii="Times New Roman" w:eastAsia="Times New Roman" w:hAnsi="Times New Roman" w:cs="Times New Roman"/>
      <w:sz w:val="24"/>
      <w:szCs w:val="24"/>
      <w:lang w:val="en-AU" w:eastAsia="en-AU"/>
    </w:rPr>
  </w:style>
  <w:style w:type="paragraph" w:customStyle="1" w:styleId="m-189877156629123178gmail-default">
    <w:name w:val="m_-189877156629123178gmail-default"/>
    <w:basedOn w:val="Normal"/>
    <w:rsid w:val="004E1FD2"/>
    <w:pPr>
      <w:spacing w:before="100" w:beforeAutospacing="1" w:after="100" w:afterAutospacing="1"/>
    </w:pPr>
    <w:rPr>
      <w:lang w:val="en-GB" w:eastAsia="en-GB"/>
    </w:rPr>
  </w:style>
  <w:style w:type="paragraph" w:styleId="NoSpacing">
    <w:name w:val="No Spacing"/>
    <w:uiPriority w:val="1"/>
    <w:qFormat/>
    <w:rsid w:val="00941EF6"/>
    <w:pPr>
      <w:spacing w:after="0" w:line="240" w:lineRule="auto"/>
    </w:pPr>
  </w:style>
  <w:style w:type="paragraph" w:styleId="BodyText">
    <w:name w:val="Body Text"/>
    <w:basedOn w:val="Normal"/>
    <w:link w:val="BodyTextChar"/>
    <w:rsid w:val="00941EF6"/>
    <w:pPr>
      <w:spacing w:before="120"/>
      <w:jc w:val="both"/>
    </w:pPr>
    <w:rPr>
      <w:rFonts w:eastAsia="Malgun Gothic"/>
      <w:sz w:val="22"/>
      <w:szCs w:val="22"/>
      <w:lang w:val="en-US" w:eastAsia="en-US"/>
    </w:rPr>
  </w:style>
  <w:style w:type="character" w:customStyle="1" w:styleId="BodyTextChar">
    <w:name w:val="Body Text Char"/>
    <w:basedOn w:val="DefaultParagraphFont"/>
    <w:link w:val="BodyText"/>
    <w:rsid w:val="00941EF6"/>
    <w:rPr>
      <w:rFonts w:ascii="Times New Roman" w:eastAsia="Malgun Gothic" w:hAnsi="Times New Roman" w:cs="Times New Roman"/>
    </w:rPr>
  </w:style>
  <w:style w:type="character" w:customStyle="1" w:styleId="ListParagraphChar">
    <w:name w:val="List Paragraph Char"/>
    <w:link w:val="ListParagraph"/>
    <w:uiPriority w:val="34"/>
    <w:locked/>
    <w:rsid w:val="00F93903"/>
    <w:rPr>
      <w:rFonts w:eastAsiaTheme="minorEastAsia"/>
      <w:sz w:val="24"/>
      <w:szCs w:val="24"/>
      <w:lang w:val="en-AU"/>
    </w:rPr>
  </w:style>
  <w:style w:type="character" w:styleId="Hyperlink">
    <w:name w:val="Hyperlink"/>
    <w:basedOn w:val="DefaultParagraphFont"/>
    <w:uiPriority w:val="99"/>
    <w:unhideWhenUsed/>
    <w:rsid w:val="00780E0A"/>
    <w:rPr>
      <w:color w:val="0563C1" w:themeColor="hyperlink"/>
      <w:u w:val="single"/>
    </w:rPr>
  </w:style>
  <w:style w:type="character" w:customStyle="1" w:styleId="UnresolvedMention1">
    <w:name w:val="Unresolved Mention1"/>
    <w:basedOn w:val="DefaultParagraphFont"/>
    <w:uiPriority w:val="99"/>
    <w:semiHidden/>
    <w:unhideWhenUsed/>
    <w:rsid w:val="001B3FB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380488">
      <w:bodyDiv w:val="1"/>
      <w:marLeft w:val="0"/>
      <w:marRight w:val="0"/>
      <w:marTop w:val="0"/>
      <w:marBottom w:val="0"/>
      <w:divBdr>
        <w:top w:val="none" w:sz="0" w:space="0" w:color="auto"/>
        <w:left w:val="none" w:sz="0" w:space="0" w:color="auto"/>
        <w:bottom w:val="none" w:sz="0" w:space="0" w:color="auto"/>
        <w:right w:val="none" w:sz="0" w:space="0" w:color="auto"/>
      </w:divBdr>
    </w:div>
    <w:div w:id="1681858213">
      <w:bodyDiv w:val="1"/>
      <w:marLeft w:val="0"/>
      <w:marRight w:val="0"/>
      <w:marTop w:val="0"/>
      <w:marBottom w:val="0"/>
      <w:divBdr>
        <w:top w:val="none" w:sz="0" w:space="0" w:color="auto"/>
        <w:left w:val="none" w:sz="0" w:space="0" w:color="auto"/>
        <w:bottom w:val="none" w:sz="0" w:space="0" w:color="auto"/>
        <w:right w:val="none" w:sz="0" w:space="0" w:color="auto"/>
      </w:divBdr>
    </w:div>
    <w:div w:id="1809712185">
      <w:bodyDiv w:val="1"/>
      <w:marLeft w:val="0"/>
      <w:marRight w:val="0"/>
      <w:marTop w:val="0"/>
      <w:marBottom w:val="0"/>
      <w:divBdr>
        <w:top w:val="none" w:sz="0" w:space="0" w:color="auto"/>
        <w:left w:val="none" w:sz="0" w:space="0" w:color="auto"/>
        <w:bottom w:val="none" w:sz="0" w:space="0" w:color="auto"/>
        <w:right w:val="none" w:sz="0" w:space="0" w:color="auto"/>
      </w:divBdr>
    </w:div>
    <w:div w:id="182689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146BE-F8E0-467F-87A8-10A30FCF4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5157</Words>
  <Characters>29398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2018-12-14T06:53:00Z</dcterms:created>
  <dcterms:modified xsi:type="dcterms:W3CDTF">2018-12-14T07:30:00Z</dcterms:modified>
</cp:coreProperties>
</file>